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C1E72A" w14:textId="31D45A8B" w:rsidR="0068791E" w:rsidRPr="003D3501" w:rsidRDefault="003D3501" w:rsidP="003D3501">
      <w:pPr>
        <w:jc w:val="both"/>
        <w:rPr>
          <w:rFonts w:ascii="Calibri" w:hAnsi="Calibri"/>
          <w:b/>
          <w:sz w:val="24"/>
        </w:rPr>
      </w:pPr>
      <w:r w:rsidRPr="003D3501">
        <w:rPr>
          <w:rFonts w:ascii="Calibri" w:hAnsi="Calibri"/>
          <w:b/>
          <w:sz w:val="24"/>
        </w:rPr>
        <w:t>Vyplněná příloha č. 2</w:t>
      </w:r>
      <w:r w:rsidR="003B27AA">
        <w:rPr>
          <w:rFonts w:ascii="Calibri" w:hAnsi="Calibri"/>
          <w:b/>
          <w:sz w:val="24"/>
        </w:rPr>
        <w:t>_</w:t>
      </w:r>
      <w:r w:rsidR="00D91533">
        <w:rPr>
          <w:rFonts w:ascii="Calibri" w:hAnsi="Calibri"/>
          <w:b/>
          <w:sz w:val="24"/>
        </w:rPr>
        <w:t>5</w:t>
      </w:r>
      <w:r w:rsidRPr="003D3501">
        <w:rPr>
          <w:rFonts w:ascii="Calibri" w:hAnsi="Calibri"/>
          <w:b/>
          <w:sz w:val="24"/>
        </w:rPr>
        <w:t xml:space="preserve"> tvoří nedílnou součást nabídky účastníka zadávacího řízení.</w:t>
      </w:r>
    </w:p>
    <w:p w14:paraId="0ACE19EA" w14:textId="77777777" w:rsidR="003D3501" w:rsidRDefault="003D3501" w:rsidP="003D3501">
      <w:pPr>
        <w:jc w:val="both"/>
        <w:rPr>
          <w:rFonts w:ascii="Calibri" w:hAnsi="Calibri"/>
          <w:b/>
          <w:sz w:val="28"/>
          <w:szCs w:val="28"/>
        </w:rPr>
      </w:pPr>
    </w:p>
    <w:p w14:paraId="1FC4EFD1" w14:textId="11028C80" w:rsidR="003D3501" w:rsidRPr="003D3501" w:rsidRDefault="003D3501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 w:rsidRPr="003D3501">
        <w:rPr>
          <w:rFonts w:cs="Arial"/>
          <w:b/>
          <w:sz w:val="32"/>
          <w:szCs w:val="32"/>
        </w:rPr>
        <w:t xml:space="preserve">Název </w:t>
      </w:r>
      <w:r w:rsidR="001E7998">
        <w:rPr>
          <w:rFonts w:cs="Arial"/>
          <w:b/>
          <w:sz w:val="32"/>
          <w:szCs w:val="32"/>
        </w:rPr>
        <w:t xml:space="preserve">části </w:t>
      </w:r>
      <w:r w:rsidRPr="003D3501">
        <w:rPr>
          <w:rFonts w:cs="Arial"/>
          <w:b/>
          <w:sz w:val="32"/>
          <w:szCs w:val="32"/>
        </w:rPr>
        <w:t xml:space="preserve">veřejné zakázky: </w:t>
      </w:r>
      <w:r w:rsidR="001E7998" w:rsidRPr="001E7998">
        <w:rPr>
          <w:rFonts w:cs="Arial"/>
          <w:b/>
          <w:sz w:val="32"/>
          <w:szCs w:val="32"/>
        </w:rPr>
        <w:t>1 ks skiagrafického RTG systému</w:t>
      </w:r>
      <w:r w:rsidRPr="003D3501">
        <w:rPr>
          <w:rFonts w:cs="Arial"/>
          <w:b/>
          <w:sz w:val="32"/>
          <w:szCs w:val="32"/>
        </w:rPr>
        <w:t xml:space="preserve">    </w:t>
      </w:r>
    </w:p>
    <w:p w14:paraId="6F8647DC" w14:textId="4BF9C66F" w:rsidR="00060172" w:rsidRDefault="00060172" w:rsidP="003D3501">
      <w:pPr>
        <w:shd w:val="clear" w:color="auto" w:fill="C1EAFF"/>
        <w:jc w:val="both"/>
        <w:outlineLvl w:val="0"/>
        <w:rPr>
          <w:rFonts w:cs="Arial"/>
          <w:sz w:val="32"/>
          <w:szCs w:val="32"/>
        </w:rPr>
      </w:pPr>
    </w:p>
    <w:p w14:paraId="483E6691" w14:textId="79328C3D" w:rsidR="00060172" w:rsidRPr="003D3501" w:rsidRDefault="00060172" w:rsidP="003D3501">
      <w:pPr>
        <w:shd w:val="clear" w:color="auto" w:fill="C1EAFF"/>
        <w:jc w:val="both"/>
        <w:outlineLvl w:val="0"/>
        <w:rPr>
          <w:rFonts w:cs="Arial"/>
          <w:b/>
          <w:sz w:val="32"/>
          <w:szCs w:val="32"/>
        </w:rPr>
      </w:pPr>
      <w:r>
        <w:rPr>
          <w:rFonts w:cs="Arial"/>
          <w:sz w:val="32"/>
          <w:szCs w:val="32"/>
        </w:rPr>
        <w:t xml:space="preserve">Část veřejné zakázky: </w:t>
      </w:r>
      <w:r w:rsidR="00D91533">
        <w:rPr>
          <w:rFonts w:cs="Arial"/>
          <w:sz w:val="32"/>
          <w:szCs w:val="32"/>
        </w:rPr>
        <w:t>5</w:t>
      </w:r>
    </w:p>
    <w:p w14:paraId="296F1EA7" w14:textId="77777777" w:rsidR="003D3501" w:rsidRPr="003D3501" w:rsidRDefault="003D3501" w:rsidP="003D3501">
      <w:pPr>
        <w:jc w:val="both"/>
        <w:rPr>
          <w:rFonts w:ascii="Calibri" w:hAnsi="Calibri" w:cs="Arial"/>
          <w:b/>
          <w:bCs/>
        </w:rPr>
      </w:pPr>
    </w:p>
    <w:p w14:paraId="26F7B773" w14:textId="55D16378" w:rsidR="003D3501" w:rsidRDefault="003D3501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  <w:r w:rsidRPr="001027CB">
        <w:rPr>
          <w:rFonts w:eastAsia="Calibri" w:cs="Arial"/>
          <w:b/>
          <w:bCs/>
          <w:color w:val="000000"/>
          <w:szCs w:val="20"/>
          <w:lang w:eastAsia="en-US"/>
        </w:rPr>
        <w:t xml:space="preserve">Podrobnosti předmětu veřejné zakázky (technické podmínky) </w:t>
      </w:r>
    </w:p>
    <w:p w14:paraId="5CE1D0B4" w14:textId="77777777" w:rsidR="001027CB" w:rsidRPr="001027CB" w:rsidRDefault="001027CB" w:rsidP="003D3501">
      <w:pPr>
        <w:autoSpaceDE w:val="0"/>
        <w:autoSpaceDN w:val="0"/>
        <w:adjustRightInd w:val="0"/>
        <w:spacing w:line="276" w:lineRule="auto"/>
        <w:rPr>
          <w:rFonts w:eastAsia="Calibri" w:cs="Arial"/>
          <w:b/>
          <w:bCs/>
          <w:color w:val="000000"/>
          <w:szCs w:val="20"/>
          <w:lang w:eastAsia="en-US"/>
        </w:rPr>
      </w:pPr>
    </w:p>
    <w:p w14:paraId="3F7CE38E" w14:textId="77777777" w:rsidR="001027CB" w:rsidRPr="001027CB" w:rsidRDefault="001027CB" w:rsidP="00E479CB">
      <w:pPr>
        <w:jc w:val="both"/>
        <w:rPr>
          <w:szCs w:val="20"/>
        </w:rPr>
      </w:pPr>
      <w:r w:rsidRPr="001027CB">
        <w:rPr>
          <w:szCs w:val="20"/>
        </w:rPr>
        <w:t>Zadavatel požaduje dodávku nových, nepoužitých přístrojů a jejich částí. Nepřipouští možnost dodávky repasovaných přístrojů nebo jejich částí.</w:t>
      </w:r>
    </w:p>
    <w:p w14:paraId="6BA23EEB" w14:textId="750DA04A" w:rsidR="003D3501" w:rsidRPr="001027CB" w:rsidRDefault="001027CB" w:rsidP="001027CB">
      <w:pPr>
        <w:spacing w:line="276" w:lineRule="auto"/>
        <w:jc w:val="both"/>
        <w:rPr>
          <w:szCs w:val="20"/>
        </w:rPr>
      </w:pPr>
      <w:r w:rsidRPr="001027CB">
        <w:rPr>
          <w:szCs w:val="20"/>
        </w:rPr>
        <w:t>Zadavatel akceptuje dodávku přístroje s tolerancí +/- 10 % od uvedených technických parametrů, pokud uchazeč v nabídce prokáže, že nabízené zařízení je vyhovující pro požadovaný medicínský účel, tj. diagnostické využití. Technické parametry označené jako minimální nebo maximální musí být dodrženy bez možnosti uplatnit toleranci.</w:t>
      </w:r>
    </w:p>
    <w:p w14:paraId="26CB3BA8" w14:textId="3133D549" w:rsidR="001027CB" w:rsidRDefault="001027CB" w:rsidP="001027CB">
      <w:pPr>
        <w:spacing w:line="276" w:lineRule="auto"/>
        <w:jc w:val="both"/>
        <w:rPr>
          <w:szCs w:val="20"/>
        </w:rPr>
      </w:pPr>
    </w:p>
    <w:p w14:paraId="2C8A16E8" w14:textId="77777777" w:rsidR="001F322B" w:rsidRPr="001027CB" w:rsidRDefault="001F322B" w:rsidP="001027CB">
      <w:pPr>
        <w:spacing w:line="276" w:lineRule="auto"/>
        <w:jc w:val="both"/>
        <w:rPr>
          <w:szCs w:val="20"/>
        </w:rPr>
      </w:pPr>
    </w:p>
    <w:p w14:paraId="4B440DAA" w14:textId="77777777" w:rsidR="001027CB" w:rsidRPr="001027CB" w:rsidRDefault="001027CB" w:rsidP="001027CB">
      <w:pPr>
        <w:spacing w:line="276" w:lineRule="auto"/>
        <w:jc w:val="both"/>
        <w:rPr>
          <w:rFonts w:cs="Arial"/>
          <w:szCs w:val="20"/>
        </w:rPr>
      </w:pPr>
      <w:r w:rsidRPr="001027CB">
        <w:rPr>
          <w:rFonts w:cs="Arial"/>
          <w:szCs w:val="20"/>
        </w:rPr>
        <w:t xml:space="preserve">Zadavatel vymezuje níže </w:t>
      </w:r>
      <w:r w:rsidRPr="001027CB">
        <w:rPr>
          <w:rFonts w:cs="Arial"/>
          <w:b/>
          <w:szCs w:val="20"/>
        </w:rPr>
        <w:t>závazné charakteristiky a požadavky</w:t>
      </w:r>
      <w:r w:rsidRPr="001027CB">
        <w:rPr>
          <w:rFonts w:cs="Arial"/>
          <w:szCs w:val="20"/>
        </w:rPr>
        <w:t xml:space="preserve"> na dodávku zdravotnické techniky.</w:t>
      </w:r>
    </w:p>
    <w:p w14:paraId="2179732B" w14:textId="77777777" w:rsidR="001027CB" w:rsidRPr="003D3501" w:rsidRDefault="001027CB" w:rsidP="001027CB">
      <w:pPr>
        <w:spacing w:line="276" w:lineRule="auto"/>
        <w:jc w:val="both"/>
        <w:rPr>
          <w:rFonts w:cs="Arial"/>
          <w:sz w:val="22"/>
          <w:szCs w:val="22"/>
        </w:rPr>
      </w:pPr>
    </w:p>
    <w:p w14:paraId="4A54B362" w14:textId="77777777" w:rsidR="00B421A8" w:rsidRPr="003D3501" w:rsidRDefault="003D3501" w:rsidP="00B421A8">
      <w:pPr>
        <w:jc w:val="both"/>
        <w:rPr>
          <w:b/>
          <w:bCs/>
          <w:sz w:val="22"/>
          <w:szCs w:val="22"/>
        </w:rPr>
      </w:pPr>
      <w:r w:rsidRPr="003D3501">
        <w:rPr>
          <w:b/>
          <w:bCs/>
          <w:sz w:val="22"/>
          <w:szCs w:val="22"/>
        </w:rPr>
        <w:t>Technická specifikace</w:t>
      </w:r>
    </w:p>
    <w:tbl>
      <w:tblPr>
        <w:tblW w:w="973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4"/>
        <w:gridCol w:w="4891"/>
        <w:gridCol w:w="2268"/>
        <w:gridCol w:w="1797"/>
      </w:tblGrid>
      <w:tr w:rsidR="00B421A8" w14:paraId="2641960F" w14:textId="77777777" w:rsidTr="00A17856">
        <w:trPr>
          <w:trHeight w:val="340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2E7293BD" w14:textId="77777777" w:rsidR="00B421A8" w:rsidRDefault="00B421A8" w:rsidP="00D16839">
            <w:pPr>
              <w:jc w:val="center"/>
            </w:pPr>
            <w:r>
              <w:rPr>
                <w:b/>
              </w:rPr>
              <w:t>číslo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7C9A8B07" w14:textId="77777777" w:rsidR="00B421A8" w:rsidRDefault="00B421A8" w:rsidP="00D16839">
            <w:r>
              <w:rPr>
                <w:b/>
              </w:rPr>
              <w:t>specifikace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9CC2E5"/>
            <w:vAlign w:val="center"/>
          </w:tcPr>
          <w:p w14:paraId="4FD495C9" w14:textId="77777777" w:rsidR="00B421A8" w:rsidRDefault="00B421A8" w:rsidP="00D16839">
            <w:pPr>
              <w:jc w:val="center"/>
            </w:pPr>
            <w:r>
              <w:rPr>
                <w:b/>
              </w:rPr>
              <w:t>požadavky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CC2E5"/>
            <w:vAlign w:val="center"/>
          </w:tcPr>
          <w:p w14:paraId="29831ECE" w14:textId="77777777" w:rsidR="00B421A8" w:rsidRDefault="00CE0EC4" w:rsidP="00D16839">
            <w:pPr>
              <w:jc w:val="center"/>
            </w:pPr>
            <w:r>
              <w:rPr>
                <w:b/>
              </w:rPr>
              <w:t>Splněno parametrem nebo ANO / NE</w:t>
            </w:r>
          </w:p>
        </w:tc>
      </w:tr>
      <w:tr w:rsidR="000D2014" w14:paraId="0BF14A48" w14:textId="77777777" w:rsidTr="0005778B">
        <w:trPr>
          <w:trHeight w:val="340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D269364" w14:textId="77777777" w:rsidR="000D2014" w:rsidRPr="000D2014" w:rsidRDefault="000D2014" w:rsidP="00D16839">
            <w:pPr>
              <w:jc w:val="center"/>
              <w:rPr>
                <w:b/>
                <w:u w:val="single"/>
              </w:rPr>
            </w:pPr>
            <w:r>
              <w:rPr>
                <w:b/>
                <w:u w:val="single"/>
              </w:rPr>
              <w:t>Obecné požadavky</w:t>
            </w:r>
          </w:p>
        </w:tc>
      </w:tr>
      <w:tr w:rsidR="00A131F5" w14:paraId="10BEE672" w14:textId="77777777" w:rsidTr="00871C80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B6C561" w14:textId="763A82F5" w:rsidR="00A131F5" w:rsidRPr="00A131F5" w:rsidRDefault="00A131F5" w:rsidP="00A131F5">
            <w:r w:rsidRPr="001D1727">
              <w:t>Stacionární plně digitální skiagrafické RTG zařízení se stropním závěsem pro snímkování ležících, sedících a stojících pacientů</w:t>
            </w:r>
            <w:r>
              <w:t>,</w:t>
            </w:r>
            <w:r w:rsidRPr="001D1727">
              <w:t xml:space="preserve"> včetně akviziční stanice</w:t>
            </w:r>
            <w:r w:rsidR="003230FB">
              <w:t xml:space="preserve"> – 1 ks</w:t>
            </w:r>
          </w:p>
        </w:tc>
      </w:tr>
      <w:tr w:rsidR="00A131F5" w14:paraId="72138700" w14:textId="77777777" w:rsidTr="00161DBC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 w:themeFill="accent2" w:themeFillTint="66"/>
          </w:tcPr>
          <w:p w14:paraId="6DBE7A11" w14:textId="77777777" w:rsidR="00A131F5" w:rsidRDefault="00A131F5" w:rsidP="00A131F5">
            <w:pPr>
              <w:jc w:val="center"/>
              <w:rPr>
                <w:b/>
                <w:bCs/>
                <w:u w:val="single"/>
              </w:rPr>
            </w:pPr>
          </w:p>
          <w:p w14:paraId="327CA004" w14:textId="26F7E3DC" w:rsidR="00A131F5" w:rsidRPr="005B037F" w:rsidRDefault="00A131F5" w:rsidP="00A131F5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Stropní závěs</w:t>
            </w:r>
          </w:p>
        </w:tc>
      </w:tr>
      <w:tr w:rsidR="00A131F5" w14:paraId="1A470A8D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69B4C7B" w14:textId="5647CCFF" w:rsidR="00A131F5" w:rsidRDefault="00A131F5" w:rsidP="00A131F5">
            <w:pPr>
              <w:jc w:val="center"/>
            </w:pPr>
            <w:r>
              <w:t>1.1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ED1AC7B" w14:textId="56298E8B" w:rsidR="00A131F5" w:rsidRPr="005B037F" w:rsidRDefault="00A131F5" w:rsidP="00A131F5">
            <w:pPr>
              <w:jc w:val="both"/>
              <w:rPr>
                <w:rFonts w:cs="Arial"/>
              </w:rPr>
            </w:pPr>
            <w:proofErr w:type="spellStart"/>
            <w:r>
              <w:rPr>
                <w:bCs/>
              </w:rPr>
              <w:t>Antikolizní</w:t>
            </w:r>
            <w:proofErr w:type="spellEnd"/>
            <w:r>
              <w:rPr>
                <w:bCs/>
              </w:rPr>
              <w:t xml:space="preserve"> systém – bez nutnosti přítomnosti obsluhy v </w:t>
            </w:r>
            <w:proofErr w:type="spellStart"/>
            <w:r>
              <w:rPr>
                <w:bCs/>
              </w:rPr>
              <w:t>ovladovně</w:t>
            </w:r>
            <w:proofErr w:type="spellEnd"/>
            <w:r>
              <w:rPr>
                <w:bCs/>
              </w:rP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D29B17" w14:textId="77777777" w:rsidR="00A131F5" w:rsidRDefault="00A131F5" w:rsidP="00A131F5">
            <w:pPr>
              <w:jc w:val="center"/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9481DE" w14:textId="77777777" w:rsidR="00A131F5" w:rsidRDefault="00A131F5" w:rsidP="00A131F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131F5" w14:paraId="56031BEC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26C8217" w14:textId="1C532CD1" w:rsidR="00A131F5" w:rsidRDefault="00324C3A" w:rsidP="00A131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7C76F0C" w14:textId="134E5905" w:rsidR="00A131F5" w:rsidRPr="005B037F" w:rsidRDefault="00A131F5" w:rsidP="00A131F5">
            <w:pPr>
              <w:jc w:val="both"/>
              <w:rPr>
                <w:rFonts w:cs="Arial"/>
              </w:rPr>
            </w:pPr>
            <w:r w:rsidRPr="00CF26C7">
              <w:t>Stropní teleskopický závěs s RTG zářičem s plnou motorizací (horizontální a vertikální).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FBC5CD" w14:textId="77777777" w:rsidR="00A131F5" w:rsidRPr="002E2597" w:rsidRDefault="00A131F5" w:rsidP="00A131F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DE003EB" w14:textId="77777777" w:rsidR="00A131F5" w:rsidRDefault="00A131F5" w:rsidP="00A131F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131F5" w14:paraId="7900FA56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053067F" w14:textId="3C808EBB" w:rsidR="00A131F5" w:rsidRPr="00956CC8" w:rsidRDefault="00324C3A" w:rsidP="00A131F5">
            <w:pPr>
              <w:jc w:val="center"/>
            </w:pPr>
            <w:r>
              <w:t>1.3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2D2735" w14:textId="3FB9C538" w:rsidR="00A131F5" w:rsidRPr="005B037F" w:rsidRDefault="00A131F5" w:rsidP="00A131F5">
            <w:pPr>
              <w:jc w:val="both"/>
              <w:rPr>
                <w:rFonts w:cs="Arial"/>
              </w:rPr>
            </w:pPr>
            <w:r w:rsidRPr="00A131F5">
              <w:t>Výška stropu místnosti: 278 cm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45D368" w14:textId="77777777" w:rsidR="00A131F5" w:rsidRPr="002E2597" w:rsidRDefault="00A131F5" w:rsidP="00A131F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CBE446" w14:textId="77777777" w:rsidR="00A131F5" w:rsidRDefault="00A131F5" w:rsidP="00A131F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131F5" w14:paraId="0391562F" w14:textId="77777777" w:rsidTr="00A17856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590BC30" w14:textId="7D721357" w:rsidR="00A131F5" w:rsidRDefault="00324C3A" w:rsidP="00A131F5">
            <w:pPr>
              <w:jc w:val="center"/>
            </w:pPr>
            <w:r>
              <w:t>1.4</w:t>
            </w:r>
          </w:p>
        </w:tc>
        <w:tc>
          <w:tcPr>
            <w:tcW w:w="4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C905C86" w14:textId="54CFDC38" w:rsidR="00A131F5" w:rsidRPr="005B037F" w:rsidRDefault="00A131F5" w:rsidP="00A131F5">
            <w:pPr>
              <w:jc w:val="both"/>
              <w:rPr>
                <w:rFonts w:cs="Arial"/>
              </w:rPr>
            </w:pPr>
            <w:r w:rsidRPr="002D400F">
              <w:t xml:space="preserve">Podélný pohyb (v ose stolu) po kolejnici dlouhé </w:t>
            </w:r>
            <w:r>
              <w:t>420 cm</w:t>
            </w:r>
            <w:r w:rsidRPr="002D400F">
              <w:t xml:space="preserve"> a příčný pohyb (k ose stolu) po kolejnici dlouhé </w:t>
            </w:r>
            <w:r>
              <w:t>360 cm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93A476A" w14:textId="6D360B7D" w:rsidR="00A131F5" w:rsidRPr="000D2014" w:rsidRDefault="00A131F5" w:rsidP="00A131F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94E8AC3" w14:textId="72AAFB57" w:rsidR="00A131F5" w:rsidRDefault="00A131F5" w:rsidP="00A131F5">
            <w:pPr>
              <w:rPr>
                <w:b/>
                <w:bCs/>
              </w:rPr>
            </w:pPr>
          </w:p>
          <w:p w14:paraId="6BD272F7" w14:textId="152E295E" w:rsidR="00A131F5" w:rsidRDefault="00A131F5" w:rsidP="00A131F5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A131F5" w14:paraId="2259E872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404A4" w14:textId="7FFF42B9" w:rsidR="00A131F5" w:rsidRDefault="00324C3A" w:rsidP="00A131F5">
            <w:pPr>
              <w:jc w:val="center"/>
            </w:pPr>
            <w:r>
              <w:t>1.5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52F0EE" w14:textId="4540393E" w:rsidR="00A131F5" w:rsidRPr="005B037F" w:rsidRDefault="00A131F5" w:rsidP="00A131F5">
            <w:pPr>
              <w:jc w:val="both"/>
              <w:rPr>
                <w:rFonts w:cs="Arial"/>
              </w:rPr>
            </w:pPr>
            <w:r w:rsidRPr="0054768E">
              <w:t>Vertikální pohyb</w:t>
            </w:r>
            <w:r>
              <w:t xml:space="preserve"> </w:t>
            </w:r>
            <w:r w:rsidRPr="0054768E">
              <w:t>min. v rozsahu 160 cm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F19CED" w14:textId="77777777" w:rsidR="00A131F5" w:rsidRPr="000D2014" w:rsidRDefault="00A131F5" w:rsidP="00A131F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1DE7FE" w14:textId="77777777" w:rsidR="00A131F5" w:rsidRDefault="00A131F5" w:rsidP="00A131F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131F5" w14:paraId="576DD23B" w14:textId="77777777" w:rsidTr="00A17856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E3729EA" w14:textId="0F9F8BD9" w:rsidR="00A131F5" w:rsidRDefault="00324C3A" w:rsidP="00A131F5">
            <w:pPr>
              <w:jc w:val="center"/>
            </w:pPr>
            <w:r>
              <w:t>1.6</w:t>
            </w:r>
          </w:p>
        </w:tc>
        <w:tc>
          <w:tcPr>
            <w:tcW w:w="4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4FE14E" w14:textId="4BE0E4C0" w:rsidR="00A131F5" w:rsidRPr="005B037F" w:rsidRDefault="00A131F5" w:rsidP="00A131F5">
            <w:pPr>
              <w:tabs>
                <w:tab w:val="left" w:pos="1065"/>
              </w:tabs>
              <w:jc w:val="both"/>
              <w:rPr>
                <w:rFonts w:cs="Arial"/>
              </w:rPr>
            </w:pPr>
            <w:r w:rsidRPr="00CF26C7">
              <w:t xml:space="preserve">Automatická tvorba obrazu </w:t>
            </w:r>
            <w:r>
              <w:t>celých končetin</w:t>
            </w:r>
            <w:r w:rsidRPr="00CF26C7">
              <w:t xml:space="preserve"> a páteře (</w:t>
            </w:r>
            <w:proofErr w:type="spellStart"/>
            <w:r w:rsidRPr="00CF26C7">
              <w:t>AutoStitching</w:t>
            </w:r>
            <w:proofErr w:type="spellEnd"/>
            <w:r w:rsidRPr="00CF26C7">
              <w:t xml:space="preserve">) pro stůl i </w:t>
            </w:r>
            <w:proofErr w:type="spellStart"/>
            <w:r>
              <w:t>vertigraf</w:t>
            </w:r>
            <w:proofErr w:type="spellEnd"/>
            <w:r>
              <w:t xml:space="preserve"> min. ze tří snímků.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4834B5E" w14:textId="77777777" w:rsidR="00A131F5" w:rsidRPr="00241E4F" w:rsidRDefault="00A131F5" w:rsidP="00A131F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BEF53C6" w14:textId="77777777" w:rsidR="00A131F5" w:rsidRDefault="00A131F5" w:rsidP="00A131F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131F5" w14:paraId="3A0717F9" w14:textId="77777777" w:rsidTr="00A17856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2712A7" w14:textId="0B076EBE" w:rsidR="00A131F5" w:rsidRDefault="00324C3A" w:rsidP="00A131F5">
            <w:pPr>
              <w:jc w:val="center"/>
            </w:pPr>
            <w:r>
              <w:t>1.7</w:t>
            </w:r>
          </w:p>
        </w:tc>
        <w:tc>
          <w:tcPr>
            <w:tcW w:w="48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0355C1" w14:textId="0DB482CE" w:rsidR="00A131F5" w:rsidRPr="005B037F" w:rsidRDefault="00A131F5" w:rsidP="00A131F5">
            <w:pPr>
              <w:jc w:val="both"/>
              <w:rPr>
                <w:rFonts w:cs="Arial"/>
              </w:rPr>
            </w:pPr>
            <w:r w:rsidRPr="00CF26C7">
              <w:t>Automatické sledování a nastavování vzájemné pozice detektoru a RTG zářiče (</w:t>
            </w:r>
            <w:proofErr w:type="spellStart"/>
            <w:r w:rsidRPr="00CF26C7">
              <w:t>Aut</w:t>
            </w:r>
            <w:r>
              <w:t>oTracking</w:t>
            </w:r>
            <w:proofErr w:type="spellEnd"/>
            <w:r>
              <w:t xml:space="preserve">) pro stůl i </w:t>
            </w:r>
            <w:proofErr w:type="spellStart"/>
            <w:r>
              <w:t>vertigraf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BFD92B9" w14:textId="77777777" w:rsidR="00A131F5" w:rsidRPr="00241E4F" w:rsidRDefault="00A131F5" w:rsidP="00A131F5">
            <w:pPr>
              <w:jc w:val="center"/>
              <w:rPr>
                <w:bCs/>
              </w:rPr>
            </w:pPr>
            <w:r w:rsidRPr="007C379F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9F2933C" w14:textId="77777777" w:rsidR="00A131F5" w:rsidRDefault="00A131F5" w:rsidP="00A131F5">
            <w:pPr>
              <w:jc w:val="center"/>
            </w:pPr>
            <w:r w:rsidRPr="00BB7702">
              <w:rPr>
                <w:color w:val="FF0000"/>
              </w:rPr>
              <w:t>(doplní dodavatel)</w:t>
            </w:r>
          </w:p>
        </w:tc>
      </w:tr>
      <w:tr w:rsidR="00A131F5" w14:paraId="31D27B8F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1CADB7" w14:textId="4BFFD8E1" w:rsidR="00A131F5" w:rsidRDefault="00324C3A" w:rsidP="00A131F5">
            <w:pPr>
              <w:jc w:val="center"/>
            </w:pPr>
            <w:r>
              <w:t>1.8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4102FE" w14:textId="610ABF46" w:rsidR="00A131F5" w:rsidRPr="005B037F" w:rsidRDefault="00A131F5" w:rsidP="00A131F5">
            <w:pPr>
              <w:jc w:val="both"/>
              <w:rPr>
                <w:rFonts w:cs="Arial"/>
              </w:rPr>
            </w:pPr>
            <w:r w:rsidRPr="00CF26C7">
              <w:t xml:space="preserve">Automatické nastavení detektoru a RTG zářiče do požadované pozice pro předdefinované typy vyšetření </w:t>
            </w:r>
            <w:r>
              <w:t>(</w:t>
            </w:r>
            <w:proofErr w:type="spellStart"/>
            <w:r>
              <w:t>Autopozice</w:t>
            </w:r>
            <w:proofErr w:type="spellEnd"/>
            <w:r>
              <w:t>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91CCF5A" w14:textId="25CB9BB9" w:rsidR="00A131F5" w:rsidRPr="007C379F" w:rsidRDefault="00A131F5" w:rsidP="00A131F5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14B5396" w14:textId="3803B7C3" w:rsidR="00A131F5" w:rsidRPr="00BB7702" w:rsidRDefault="00A131F5" w:rsidP="00A131F5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A131F5" w14:paraId="612026CC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F6F76" w14:textId="679AFC85" w:rsidR="00A131F5" w:rsidRDefault="00324C3A" w:rsidP="00A131F5">
            <w:pPr>
              <w:jc w:val="center"/>
            </w:pPr>
            <w:r>
              <w:t>1.9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63CD2C" w14:textId="7458C13C" w:rsidR="00A131F5" w:rsidRPr="005B037F" w:rsidRDefault="00A131F5" w:rsidP="00A131F5">
            <w:pPr>
              <w:jc w:val="both"/>
              <w:rPr>
                <w:rFonts w:cs="Arial"/>
              </w:rPr>
            </w:pPr>
            <w:r w:rsidRPr="00CF26C7">
              <w:t>Sním</w:t>
            </w:r>
            <w:r>
              <w:t xml:space="preserve">kování i mimo stůl či </w:t>
            </w:r>
            <w:proofErr w:type="spellStart"/>
            <w:r>
              <w:t>vertigraf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C2D983" w14:textId="682C1CF9" w:rsidR="00A131F5" w:rsidRPr="00C4354B" w:rsidRDefault="00A131F5" w:rsidP="00A131F5">
            <w:pPr>
              <w:jc w:val="center"/>
            </w:pPr>
            <w:r w:rsidRPr="0063591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01F7033" w14:textId="25C1AE76" w:rsidR="00A131F5" w:rsidRPr="00925E92" w:rsidRDefault="00A131F5" w:rsidP="00A131F5">
            <w:pPr>
              <w:jc w:val="center"/>
              <w:rPr>
                <w:color w:val="FF0000"/>
              </w:rPr>
            </w:pPr>
            <w:r w:rsidRPr="007D26AC">
              <w:rPr>
                <w:color w:val="FF0000"/>
              </w:rPr>
              <w:t>(doplní dodavatel)</w:t>
            </w:r>
          </w:p>
        </w:tc>
      </w:tr>
      <w:tr w:rsidR="00A131F5" w14:paraId="43A5520F" w14:textId="77777777" w:rsidTr="0014015A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8D6CDE3" w14:textId="33BE8F00" w:rsidR="00A131F5" w:rsidRPr="00A131F5" w:rsidRDefault="00A131F5" w:rsidP="00A131F5">
            <w:pPr>
              <w:jc w:val="center"/>
              <w:rPr>
                <w:b/>
                <w:u w:val="single"/>
              </w:rPr>
            </w:pPr>
            <w:r w:rsidRPr="00A131F5">
              <w:rPr>
                <w:b/>
                <w:bCs/>
                <w:u w:val="single"/>
              </w:rPr>
              <w:t>Stacionární vyšetřovací stůl</w:t>
            </w:r>
          </w:p>
        </w:tc>
      </w:tr>
      <w:tr w:rsidR="00A131F5" w14:paraId="4298C4C4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9E610" w14:textId="0307DAD2" w:rsidR="00A131F5" w:rsidRPr="00956CC8" w:rsidRDefault="00324C3A" w:rsidP="00A131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lastRenderedPageBreak/>
              <w:t>1.10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0BBAC6" w14:textId="695AFBC0" w:rsidR="00A131F5" w:rsidRPr="005B037F" w:rsidRDefault="00A131F5" w:rsidP="00A131F5">
            <w:pPr>
              <w:rPr>
                <w:rFonts w:cs="Arial"/>
                <w:bCs/>
              </w:rPr>
            </w:pPr>
            <w:r w:rsidRPr="00CF26C7">
              <w:t>Bucky stůl s plochým detektorem, vyjímatelná clona s </w:t>
            </w:r>
            <w:r>
              <w:t>fokusovanou mřížkou s SID 110 cm.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08F1EF" w14:textId="256CE66F" w:rsidR="00A131F5" w:rsidRDefault="00A131F5" w:rsidP="00A131F5">
            <w:pPr>
              <w:jc w:val="center"/>
            </w:pPr>
            <w:r w:rsidRPr="0038474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9180AF" w14:textId="77777777" w:rsidR="00A131F5" w:rsidRDefault="00A131F5" w:rsidP="00A131F5">
            <w:pPr>
              <w:jc w:val="center"/>
              <w:rPr>
                <w:color w:val="FF0000"/>
              </w:rPr>
            </w:pPr>
          </w:p>
          <w:p w14:paraId="7136138C" w14:textId="5DD0F69B" w:rsidR="00A131F5" w:rsidRDefault="00A131F5" w:rsidP="00A131F5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A131F5" w14:paraId="4A25A12E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C1640C" w14:textId="7F3F28AF" w:rsidR="00A131F5" w:rsidRPr="00956CC8" w:rsidRDefault="00324C3A" w:rsidP="00A131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1.11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282031" w14:textId="6278EAE9" w:rsidR="00A131F5" w:rsidRPr="005B037F" w:rsidRDefault="00A131F5" w:rsidP="00A131F5">
            <w:pPr>
              <w:rPr>
                <w:rFonts w:cs="Arial"/>
              </w:rPr>
            </w:pPr>
            <w:r w:rsidRPr="00CF26C7">
              <w:t xml:space="preserve">Motorizovaná úložná deska plovoucí ve 4 směrech, umožňující </w:t>
            </w:r>
            <w:r>
              <w:t>celotělové vyšetření.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D67A6C9" w14:textId="77777777" w:rsidR="00A131F5" w:rsidRDefault="00A131F5" w:rsidP="00A131F5">
            <w:pPr>
              <w:jc w:val="center"/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C761C3A" w14:textId="77777777" w:rsidR="00A131F5" w:rsidRDefault="00A131F5" w:rsidP="00A131F5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A131F5" w14:paraId="2C255B96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0A53FD3" w14:textId="4CE6DCE9" w:rsidR="00A131F5" w:rsidRDefault="00324C3A" w:rsidP="00A131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1.12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8E3A85" w14:textId="53D8D7A4" w:rsidR="00A131F5" w:rsidRPr="005B037F" w:rsidRDefault="00A131F5" w:rsidP="00A131F5">
            <w:pPr>
              <w:rPr>
                <w:rFonts w:cs="Arial"/>
              </w:rPr>
            </w:pPr>
            <w:r w:rsidRPr="00CF26C7">
              <w:t xml:space="preserve">Podélný pohyb stolu min. +/- </w:t>
            </w:r>
            <w:proofErr w:type="gramStart"/>
            <w:r>
              <w:t>50cm</w:t>
            </w:r>
            <w:proofErr w:type="gramEnd"/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167FB5A" w14:textId="77777777" w:rsidR="00A131F5" w:rsidRDefault="00A131F5" w:rsidP="00A131F5">
            <w:pPr>
              <w:jc w:val="center"/>
              <w:rPr>
                <w:b/>
              </w:rPr>
            </w:pPr>
            <w:r w:rsidRPr="00754A98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22690F" w14:textId="77777777" w:rsidR="00A131F5" w:rsidRDefault="00A131F5" w:rsidP="00A131F5">
            <w:pPr>
              <w:jc w:val="center"/>
            </w:pPr>
            <w:r w:rsidRPr="002B01B0">
              <w:rPr>
                <w:color w:val="FF0000"/>
              </w:rPr>
              <w:t>(doplní dodavatel)</w:t>
            </w:r>
          </w:p>
        </w:tc>
      </w:tr>
      <w:tr w:rsidR="002D13F2" w14:paraId="50DE56A1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1DADA6B5" w14:textId="69EA3280" w:rsidR="002D13F2" w:rsidRDefault="002D13F2" w:rsidP="002D13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1.13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13AAB" w14:textId="40D5971A" w:rsidR="002D13F2" w:rsidRPr="005B037F" w:rsidRDefault="002D13F2" w:rsidP="002D13F2">
            <w:pPr>
              <w:rPr>
                <w:rFonts w:cs="Arial"/>
              </w:rPr>
            </w:pPr>
            <w:r w:rsidRPr="00CF26C7">
              <w:t xml:space="preserve">Příčný pohyb stolu </w:t>
            </w:r>
            <w:r>
              <w:t xml:space="preserve">min. +/- </w:t>
            </w:r>
            <w:proofErr w:type="gramStart"/>
            <w:r>
              <w:t>12cm</w:t>
            </w:r>
            <w:proofErr w:type="gramEnd"/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948A33" w14:textId="67F853B7" w:rsidR="002D13F2" w:rsidRPr="00754A98" w:rsidRDefault="002D13F2" w:rsidP="002D13F2">
            <w:pPr>
              <w:jc w:val="center"/>
            </w:pPr>
            <w:r w:rsidRPr="00D75B6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86A115" w14:textId="039596D3" w:rsidR="002D13F2" w:rsidRPr="002B01B0" w:rsidRDefault="002D13F2" w:rsidP="002D13F2">
            <w:pPr>
              <w:jc w:val="center"/>
              <w:rPr>
                <w:color w:val="FF0000"/>
              </w:rPr>
            </w:pPr>
            <w:r w:rsidRPr="002D3878">
              <w:rPr>
                <w:color w:val="FF0000"/>
              </w:rPr>
              <w:t>(doplní dodavatel)</w:t>
            </w:r>
          </w:p>
        </w:tc>
      </w:tr>
      <w:tr w:rsidR="002D13F2" w14:paraId="007BADEE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93547E" w14:textId="2391D3F5" w:rsidR="002D13F2" w:rsidRDefault="002D13F2" w:rsidP="002D13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1.4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51D61B4" w14:textId="5D12A932" w:rsidR="002D13F2" w:rsidRPr="005B037F" w:rsidRDefault="002D13F2" w:rsidP="002D13F2">
            <w:pPr>
              <w:rPr>
                <w:rFonts w:cs="Arial"/>
              </w:rPr>
            </w:pPr>
            <w:r w:rsidRPr="00CF1E23">
              <w:t xml:space="preserve">Motorizované nastavení výšky desky min. v rozsahu </w:t>
            </w:r>
            <w:proofErr w:type="gramStart"/>
            <w:r w:rsidRPr="00CF1E23">
              <w:t>55 – 85</w:t>
            </w:r>
            <w:proofErr w:type="gramEnd"/>
            <w:r w:rsidRPr="00CF1E23">
              <w:t xml:space="preserve"> cm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33A20DD" w14:textId="3CB08A51" w:rsidR="002D13F2" w:rsidRPr="00754A98" w:rsidRDefault="002D13F2" w:rsidP="002D13F2">
            <w:pPr>
              <w:jc w:val="center"/>
            </w:pPr>
            <w:r w:rsidRPr="00D75B6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0B9C65" w14:textId="1CC7DFB7" w:rsidR="002D13F2" w:rsidRPr="002B01B0" w:rsidRDefault="002D13F2" w:rsidP="002D13F2">
            <w:pPr>
              <w:jc w:val="center"/>
              <w:rPr>
                <w:color w:val="FF0000"/>
              </w:rPr>
            </w:pPr>
            <w:r w:rsidRPr="002D3878">
              <w:rPr>
                <w:color w:val="FF0000"/>
              </w:rPr>
              <w:t>(doplní dodavatel)</w:t>
            </w:r>
          </w:p>
        </w:tc>
      </w:tr>
      <w:tr w:rsidR="002D13F2" w14:paraId="495E3A8C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0079A54" w14:textId="69907F50" w:rsidR="002D13F2" w:rsidRDefault="002D13F2" w:rsidP="002D13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1.15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EB854B8" w14:textId="2FF1BA75" w:rsidR="002D13F2" w:rsidRPr="005B037F" w:rsidRDefault="002D13F2" w:rsidP="002D13F2">
            <w:pPr>
              <w:rPr>
                <w:rFonts w:cs="Arial"/>
              </w:rPr>
            </w:pPr>
            <w:r>
              <w:t xml:space="preserve">Nosnost stolu min. 300 kg ve středové poloze stolu a 230 kg v každé poloze stolu.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096E644" w14:textId="5BB72269" w:rsidR="002D13F2" w:rsidRPr="00754A98" w:rsidRDefault="002D13F2" w:rsidP="002D13F2">
            <w:pPr>
              <w:jc w:val="center"/>
            </w:pPr>
            <w:r w:rsidRPr="00D75B6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0CAD38" w14:textId="3ADE38C3" w:rsidR="002D13F2" w:rsidRPr="002B01B0" w:rsidRDefault="002D13F2" w:rsidP="002D13F2">
            <w:pPr>
              <w:jc w:val="center"/>
              <w:rPr>
                <w:color w:val="FF0000"/>
              </w:rPr>
            </w:pPr>
            <w:r w:rsidRPr="002D3878">
              <w:rPr>
                <w:color w:val="FF0000"/>
              </w:rPr>
              <w:t>(doplní dodavatel)</w:t>
            </w:r>
          </w:p>
        </w:tc>
      </w:tr>
      <w:tr w:rsidR="002D13F2" w14:paraId="5BF22F7F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FFB4B5C" w14:textId="7AE46247" w:rsidR="002D13F2" w:rsidRDefault="002D13F2" w:rsidP="002D13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1.16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86C4E4" w14:textId="678AE56E" w:rsidR="002D13F2" w:rsidRPr="005B037F" w:rsidRDefault="002D13F2" w:rsidP="002D13F2">
            <w:pPr>
              <w:rPr>
                <w:rFonts w:cs="Arial"/>
              </w:rPr>
            </w:pPr>
            <w:r w:rsidRPr="00CF26C7">
              <w:t xml:space="preserve">Automatické řízení </w:t>
            </w:r>
            <w:r>
              <w:t>expozice (AEC).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3C28B5" w14:textId="1BAFFFF2" w:rsidR="002D13F2" w:rsidRPr="00754A98" w:rsidRDefault="002D13F2" w:rsidP="002D13F2">
            <w:pPr>
              <w:jc w:val="center"/>
            </w:pPr>
            <w:r w:rsidRPr="00D75B6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DF28556" w14:textId="7A345D0A" w:rsidR="002D13F2" w:rsidRPr="002B01B0" w:rsidRDefault="002D13F2" w:rsidP="002D13F2">
            <w:pPr>
              <w:jc w:val="center"/>
              <w:rPr>
                <w:color w:val="FF0000"/>
              </w:rPr>
            </w:pPr>
            <w:r w:rsidRPr="002D3878">
              <w:rPr>
                <w:color w:val="FF0000"/>
              </w:rPr>
              <w:t>(doplní dodavatel)</w:t>
            </w:r>
          </w:p>
        </w:tc>
      </w:tr>
      <w:tr w:rsidR="002D13F2" w14:paraId="2D39BDC9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D9D217" w14:textId="5DC42BC4" w:rsidR="002D13F2" w:rsidRDefault="002D13F2" w:rsidP="002D13F2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1.17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55D8B8F" w14:textId="56909F60" w:rsidR="002D13F2" w:rsidRPr="005B037F" w:rsidRDefault="002D13F2" w:rsidP="002D13F2">
            <w:pPr>
              <w:rPr>
                <w:rFonts w:cs="Arial"/>
              </w:rPr>
            </w:pPr>
            <w:r>
              <w:t>Elektromagnetické brzdy.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BFA033" w14:textId="49FAACAC" w:rsidR="002D13F2" w:rsidRPr="00754A98" w:rsidRDefault="002D13F2" w:rsidP="002D13F2">
            <w:pPr>
              <w:jc w:val="center"/>
            </w:pPr>
            <w:r w:rsidRPr="00D75B6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271A7A9" w14:textId="45E23E6C" w:rsidR="002D13F2" w:rsidRPr="002B01B0" w:rsidRDefault="002D13F2" w:rsidP="002D13F2">
            <w:pPr>
              <w:jc w:val="center"/>
              <w:rPr>
                <w:color w:val="FF0000"/>
              </w:rPr>
            </w:pPr>
            <w:r w:rsidRPr="002D3878">
              <w:rPr>
                <w:color w:val="FF0000"/>
              </w:rPr>
              <w:t>(doplní dodavatel)</w:t>
            </w:r>
          </w:p>
        </w:tc>
      </w:tr>
      <w:tr w:rsidR="00A131F5" w14:paraId="56D691F7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30375C24" w14:textId="5C6415CD" w:rsidR="00A131F5" w:rsidRPr="00E167CB" w:rsidRDefault="00A131F5" w:rsidP="00A131F5">
            <w:pPr>
              <w:jc w:val="center"/>
              <w:rPr>
                <w:b/>
                <w:bCs/>
                <w:u w:val="single"/>
              </w:rPr>
            </w:pPr>
            <w:proofErr w:type="spellStart"/>
            <w:r>
              <w:rPr>
                <w:b/>
                <w:bCs/>
                <w:u w:val="single"/>
              </w:rPr>
              <w:t>Vertigraf</w:t>
            </w:r>
            <w:proofErr w:type="spellEnd"/>
          </w:p>
        </w:tc>
      </w:tr>
      <w:tr w:rsidR="00A131F5" w14:paraId="130AF8D5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0AA961D" w14:textId="1A0F0967" w:rsidR="00A131F5" w:rsidRPr="00956CC8" w:rsidRDefault="00324C3A" w:rsidP="00A131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1.18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4D80CC" w14:textId="035F918D" w:rsidR="00A131F5" w:rsidRPr="002F7F0D" w:rsidRDefault="00A131F5" w:rsidP="00A131F5">
            <w:pPr>
              <w:jc w:val="both"/>
              <w:rPr>
                <w:rFonts w:cs="Arial"/>
                <w:color w:val="000000"/>
              </w:rPr>
            </w:pPr>
            <w:r>
              <w:t>Motorický výškový posun.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2D6AB" w14:textId="77777777" w:rsidR="00A131F5" w:rsidRDefault="00A131F5" w:rsidP="00A131F5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024B2E" w14:textId="77777777" w:rsidR="00A131F5" w:rsidRDefault="00A131F5" w:rsidP="00A131F5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A131F5" w14:paraId="6267C56F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6F8C40B" w14:textId="128115A9" w:rsidR="00A131F5" w:rsidRPr="00956CC8" w:rsidRDefault="00324C3A" w:rsidP="00A131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1.19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85AA78" w14:textId="045F91F6" w:rsidR="00A131F5" w:rsidRPr="002F7F0D" w:rsidRDefault="00A131F5" w:rsidP="00A131F5">
            <w:pPr>
              <w:jc w:val="both"/>
              <w:rPr>
                <w:rFonts w:cs="Arial"/>
                <w:color w:val="000000"/>
              </w:rPr>
            </w:pPr>
            <w:r w:rsidRPr="0054768E">
              <w:t>Nejkratší vzdálenost středu detektoru od podlahy max. 33,5 cm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2E99A95" w14:textId="77777777" w:rsidR="00A131F5" w:rsidRDefault="00A131F5" w:rsidP="00A131F5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DC0991" w14:textId="77777777" w:rsidR="00A131F5" w:rsidRDefault="00A131F5" w:rsidP="00A131F5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A131F5" w14:paraId="4BE73948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20E1149" w14:textId="27E3FC4A" w:rsidR="00A131F5" w:rsidRPr="00EA20EE" w:rsidRDefault="00324C3A" w:rsidP="00A131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1.20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0B9EED1" w14:textId="616F45A2" w:rsidR="00A131F5" w:rsidRPr="002F7F0D" w:rsidRDefault="00A131F5" w:rsidP="00A131F5">
            <w:pPr>
              <w:jc w:val="both"/>
              <w:rPr>
                <w:rFonts w:cs="Arial"/>
                <w:lang w:val="en-US"/>
              </w:rPr>
            </w:pPr>
            <w:r w:rsidRPr="00CF26C7">
              <w:t xml:space="preserve">Nejdelší vzdálenost středu detektoru od podlahy min. </w:t>
            </w:r>
            <w:proofErr w:type="gramStart"/>
            <w:r>
              <w:t>170cm</w:t>
            </w:r>
            <w:proofErr w:type="gramEnd"/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80BA4D6" w14:textId="77777777" w:rsidR="00A131F5" w:rsidRPr="00EA20EE" w:rsidRDefault="00A131F5" w:rsidP="00A131F5">
            <w:pPr>
              <w:jc w:val="center"/>
              <w:rPr>
                <w:lang w:val="en-US"/>
              </w:rPr>
            </w:pPr>
            <w:r w:rsidRPr="0057440D">
              <w:t>Požadavek je absolutní</w:t>
            </w:r>
            <w:r w:rsidRPr="00EA20EE">
              <w:rPr>
                <w:lang w:val="en-US"/>
              </w:rPr>
              <w:t xml:space="preserve"> (</w:t>
            </w:r>
            <w:proofErr w:type="spellStart"/>
            <w:r w:rsidRPr="00EA20EE">
              <w:rPr>
                <w:lang w:val="en-US"/>
              </w:rPr>
              <w:t>musí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být</w:t>
            </w:r>
            <w:proofErr w:type="spellEnd"/>
            <w:r w:rsidRPr="00EA20EE">
              <w:rPr>
                <w:lang w:val="en-US"/>
              </w:rPr>
              <w:t xml:space="preserve"> </w:t>
            </w:r>
            <w:proofErr w:type="spellStart"/>
            <w:r w:rsidRPr="00EA20EE">
              <w:rPr>
                <w:lang w:val="en-US"/>
              </w:rPr>
              <w:t>splněn</w:t>
            </w:r>
            <w:proofErr w:type="spellEnd"/>
            <w:r w:rsidRPr="00EA20EE">
              <w:rPr>
                <w:lang w:val="en-US"/>
              </w:rPr>
              <w:t>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BF8893" w14:textId="77777777" w:rsidR="00A131F5" w:rsidRPr="00EA20EE" w:rsidRDefault="00A131F5" w:rsidP="00A131F5">
            <w:pPr>
              <w:jc w:val="center"/>
              <w:rPr>
                <w:color w:val="FF0000"/>
                <w:lang w:val="en-US"/>
              </w:rPr>
            </w:pPr>
            <w:r w:rsidRPr="00EA20EE">
              <w:rPr>
                <w:color w:val="FF0000"/>
                <w:lang w:val="en-US"/>
              </w:rPr>
              <w:t>(</w:t>
            </w:r>
            <w:proofErr w:type="spellStart"/>
            <w:r w:rsidRPr="00EA20EE">
              <w:rPr>
                <w:color w:val="FF0000"/>
                <w:lang w:val="en-US"/>
              </w:rPr>
              <w:t>doplní</w:t>
            </w:r>
            <w:proofErr w:type="spellEnd"/>
            <w:r w:rsidRPr="00EA20EE">
              <w:rPr>
                <w:color w:val="FF0000"/>
                <w:lang w:val="en-US"/>
              </w:rPr>
              <w:t xml:space="preserve"> </w:t>
            </w:r>
            <w:proofErr w:type="spellStart"/>
            <w:r w:rsidRPr="00EA20EE">
              <w:rPr>
                <w:color w:val="FF0000"/>
                <w:lang w:val="en-US"/>
              </w:rPr>
              <w:t>dodavatel</w:t>
            </w:r>
            <w:proofErr w:type="spellEnd"/>
            <w:r w:rsidRPr="00EA20EE">
              <w:rPr>
                <w:color w:val="FF0000"/>
                <w:lang w:val="en-US"/>
              </w:rPr>
              <w:t>)</w:t>
            </w:r>
          </w:p>
        </w:tc>
      </w:tr>
      <w:tr w:rsidR="00A131F5" w14:paraId="2D3FE43A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8044CC1" w14:textId="1175A52B" w:rsidR="00A131F5" w:rsidRPr="00EA20EE" w:rsidRDefault="00324C3A" w:rsidP="00A131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1.21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801792E" w14:textId="04CF4BB2" w:rsidR="00A131F5" w:rsidRPr="002F7F0D" w:rsidRDefault="00A131F5" w:rsidP="00A131F5">
            <w:pPr>
              <w:jc w:val="both"/>
              <w:rPr>
                <w:rFonts w:cs="Arial"/>
                <w:lang w:val="en-US"/>
              </w:rPr>
            </w:pPr>
            <w:r>
              <w:t>Sklopný min. v rozsahu -20° až +90°.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B92B739" w14:textId="37A028E9" w:rsidR="00A131F5" w:rsidRPr="0057440D" w:rsidRDefault="00A131F5" w:rsidP="00A131F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8BD38F" w14:textId="50A26143" w:rsidR="00A131F5" w:rsidRPr="00EA20EE" w:rsidRDefault="00A131F5" w:rsidP="00A131F5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131F5" w14:paraId="06E8EB14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BE46413" w14:textId="235416B3" w:rsidR="00A131F5" w:rsidRPr="00EA20EE" w:rsidRDefault="00324C3A" w:rsidP="00A131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1.22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00E16" w14:textId="1F979819" w:rsidR="00A131F5" w:rsidRPr="002F7F0D" w:rsidRDefault="00A131F5" w:rsidP="00A131F5">
            <w:pPr>
              <w:jc w:val="both"/>
              <w:rPr>
                <w:rFonts w:cs="Arial"/>
                <w:lang w:val="en-US"/>
              </w:rPr>
            </w:pPr>
            <w:r>
              <w:t>Držáky pro úchop pacienta.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892C19" w14:textId="164E46DE" w:rsidR="00A131F5" w:rsidRPr="0057440D" w:rsidRDefault="00A131F5" w:rsidP="00A131F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A6D8735" w14:textId="007A1C17" w:rsidR="00A131F5" w:rsidRPr="00EA20EE" w:rsidRDefault="00A131F5" w:rsidP="00A131F5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131F5" w14:paraId="4F8FD419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EC9EB82" w14:textId="44FFBBB5" w:rsidR="00A131F5" w:rsidRPr="00EA20EE" w:rsidRDefault="00324C3A" w:rsidP="00A131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1.23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5CB891" w14:textId="15B2C5E9" w:rsidR="00A131F5" w:rsidRPr="002F7F0D" w:rsidRDefault="00A131F5" w:rsidP="00A131F5">
            <w:pPr>
              <w:jc w:val="both"/>
              <w:rPr>
                <w:rFonts w:cs="Arial"/>
              </w:rPr>
            </w:pPr>
            <w:r>
              <w:t>Elektromagnetické brzdy.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7213A17" w14:textId="54016C6B" w:rsidR="00A131F5" w:rsidRPr="0057440D" w:rsidRDefault="00A131F5" w:rsidP="00A131F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BE4CA9" w14:textId="67943C2D" w:rsidR="00A131F5" w:rsidRPr="00EA20EE" w:rsidRDefault="00A131F5" w:rsidP="00A131F5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131F5" w14:paraId="24E207E9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1F536FD" w14:textId="72B555E7" w:rsidR="00A131F5" w:rsidRPr="00EA20EE" w:rsidRDefault="00324C3A" w:rsidP="00A131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1.24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4B4580" w14:textId="065F326C" w:rsidR="00A131F5" w:rsidRPr="002F7F0D" w:rsidRDefault="00A131F5" w:rsidP="00A131F5">
            <w:pPr>
              <w:jc w:val="both"/>
              <w:rPr>
                <w:rFonts w:cs="Arial"/>
              </w:rPr>
            </w:pPr>
            <w:r w:rsidRPr="0090347D">
              <w:t>Vyjímatelná clo</w:t>
            </w:r>
            <w:r>
              <w:t xml:space="preserve">na s fokusovanou mřížkou s SID 110 cm a </w:t>
            </w:r>
            <w:proofErr w:type="gramStart"/>
            <w:r>
              <w:t>180cm</w:t>
            </w:r>
            <w:proofErr w:type="gramEnd"/>
            <w:r>
              <w:t>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B6252D" w14:textId="55A9206F" w:rsidR="00A131F5" w:rsidRPr="0057440D" w:rsidRDefault="00A131F5" w:rsidP="00A131F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BD1BD8" w14:textId="3CD56F6D" w:rsidR="00A131F5" w:rsidRPr="00EA20EE" w:rsidRDefault="00A131F5" w:rsidP="00A131F5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131F5" w14:paraId="6CF7096B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9DED478" w14:textId="4B6E7638" w:rsidR="00A131F5" w:rsidRPr="00EA20EE" w:rsidRDefault="00324C3A" w:rsidP="00A131F5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1.25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489D012" w14:textId="0D1E043F" w:rsidR="00A131F5" w:rsidRPr="002F7F0D" w:rsidRDefault="00A131F5" w:rsidP="00A131F5">
            <w:pPr>
              <w:jc w:val="both"/>
              <w:rPr>
                <w:rFonts w:cs="Arial"/>
              </w:rPr>
            </w:pPr>
            <w:r w:rsidRPr="00CF26C7">
              <w:t xml:space="preserve">Automatické řízení </w:t>
            </w:r>
            <w:r>
              <w:t>expozice (AEC).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5FFF92A" w14:textId="544E1AD0" w:rsidR="00A131F5" w:rsidRPr="0057440D" w:rsidRDefault="00A131F5" w:rsidP="00A131F5">
            <w:pPr>
              <w:jc w:val="center"/>
            </w:pPr>
            <w:r w:rsidRPr="00E51292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80683B2" w14:textId="63208F2C" w:rsidR="00A131F5" w:rsidRPr="00EA20EE" w:rsidRDefault="00A131F5" w:rsidP="00A131F5">
            <w:pPr>
              <w:jc w:val="center"/>
              <w:rPr>
                <w:color w:val="FF0000"/>
                <w:lang w:val="en-US"/>
              </w:rPr>
            </w:pPr>
            <w:r w:rsidRPr="00FC34D5">
              <w:rPr>
                <w:color w:val="FF0000"/>
              </w:rPr>
              <w:t>(doplní dodavatel)</w:t>
            </w:r>
          </w:p>
        </w:tc>
      </w:tr>
      <w:tr w:rsidR="00A131F5" w14:paraId="4A2BB9D8" w14:textId="77777777" w:rsidTr="00450B9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008D5CBF" w14:textId="24546751" w:rsidR="00A131F5" w:rsidRPr="00E167CB" w:rsidRDefault="00A131F5" w:rsidP="00A131F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RTG generátor</w:t>
            </w:r>
          </w:p>
        </w:tc>
      </w:tr>
      <w:tr w:rsidR="00A131F5" w14:paraId="05145FE6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0A855EA0" w14:textId="0A72BD7C" w:rsidR="00A131F5" w:rsidRPr="007E6468" w:rsidRDefault="00324C3A" w:rsidP="00A1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1.26</w:t>
            </w:r>
          </w:p>
        </w:tc>
        <w:tc>
          <w:tcPr>
            <w:tcW w:w="48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</w:tcPr>
          <w:p w14:paraId="398BE62F" w14:textId="07448C5B" w:rsidR="00A131F5" w:rsidRPr="002F7F0D" w:rsidRDefault="00A131F5" w:rsidP="00A131F5">
            <w:pPr>
              <w:jc w:val="both"/>
              <w:rPr>
                <w:rFonts w:cs="Arial"/>
              </w:rPr>
            </w:pPr>
            <w:r>
              <w:rPr>
                <w:rFonts w:cs="Arial"/>
              </w:rPr>
              <w:t>Výkon RTG generátoru min. 65 kW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5E0B3" w:themeFill="accent6" w:themeFillTint="66"/>
            <w:vAlign w:val="center"/>
          </w:tcPr>
          <w:p w14:paraId="426B3B2A" w14:textId="77777777" w:rsidR="00A131F5" w:rsidRPr="00A17856" w:rsidRDefault="00A17856" w:rsidP="00A131F5">
            <w:pPr>
              <w:jc w:val="center"/>
              <w:rPr>
                <w:b/>
                <w:bCs/>
              </w:rPr>
            </w:pPr>
            <w:r w:rsidRPr="00A17856">
              <w:rPr>
                <w:b/>
                <w:bCs/>
              </w:rPr>
              <w:t>Hodnocený parametr</w:t>
            </w:r>
          </w:p>
          <w:p w14:paraId="470A6C8B" w14:textId="7AD42F49" w:rsidR="00A17856" w:rsidRDefault="00A17856" w:rsidP="00A131F5">
            <w:pPr>
              <w:jc w:val="center"/>
            </w:pPr>
            <w:r>
              <w:t>(musí být splněn)</w:t>
            </w:r>
          </w:p>
        </w:tc>
        <w:tc>
          <w:tcPr>
            <w:tcW w:w="17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3A5A7343" w14:textId="5A55AF92" w:rsidR="00A131F5" w:rsidRPr="00A17856" w:rsidRDefault="00A17856" w:rsidP="00A131F5">
            <w:pPr>
              <w:jc w:val="center"/>
              <w:rPr>
                <w:b/>
                <w:bCs/>
              </w:rPr>
            </w:pPr>
            <w:r w:rsidRPr="00A17856">
              <w:rPr>
                <w:b/>
                <w:bCs/>
              </w:rPr>
              <w:t>Uveďte hodnotu</w:t>
            </w:r>
            <w:r w:rsidR="003230FB">
              <w:rPr>
                <w:b/>
                <w:bCs/>
              </w:rPr>
              <w:t>*</w:t>
            </w:r>
          </w:p>
          <w:p w14:paraId="75F2F7AB" w14:textId="4070BF4B" w:rsidR="00A17856" w:rsidRDefault="00A17856" w:rsidP="00A131F5">
            <w:pPr>
              <w:jc w:val="center"/>
            </w:pPr>
            <w:r w:rsidRPr="00A17856">
              <w:rPr>
                <w:color w:val="FF0000"/>
              </w:rPr>
              <w:t>(doplní dodavatel)</w:t>
            </w:r>
          </w:p>
        </w:tc>
      </w:tr>
      <w:tr w:rsidR="00A17856" w14:paraId="71482B42" w14:textId="77777777" w:rsidTr="00A17856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9AFA8EF" w14:textId="4333D4E0" w:rsidR="00A17856" w:rsidRPr="007E6468" w:rsidRDefault="00324C3A" w:rsidP="00A178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1.27</w:t>
            </w:r>
          </w:p>
        </w:tc>
        <w:tc>
          <w:tcPr>
            <w:tcW w:w="4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F0C35F" w14:textId="39A58B36" w:rsidR="00A17856" w:rsidRPr="002F7F0D" w:rsidRDefault="00A17856" w:rsidP="00A17856">
            <w:pPr>
              <w:jc w:val="both"/>
              <w:rPr>
                <w:rFonts w:cs="Arial"/>
                <w:color w:val="000000"/>
              </w:rPr>
            </w:pPr>
            <w:r>
              <w:t xml:space="preserve">Minimální rozsah </w:t>
            </w:r>
            <w:proofErr w:type="spellStart"/>
            <w:r>
              <w:t>kV</w:t>
            </w:r>
            <w:proofErr w:type="spellEnd"/>
            <w:r>
              <w:t xml:space="preserve"> </w:t>
            </w:r>
            <w:r w:rsidRPr="00E23DBD">
              <w:t xml:space="preserve">min. </w:t>
            </w:r>
            <w:proofErr w:type="gramStart"/>
            <w:r w:rsidRPr="00E23DBD">
              <w:t>40 – 150</w:t>
            </w:r>
            <w:proofErr w:type="gramEnd"/>
            <w:r w:rsidRPr="00E23DBD">
              <w:t xml:space="preserve"> </w:t>
            </w:r>
            <w:proofErr w:type="spellStart"/>
            <w:r w:rsidRPr="00E23DBD">
              <w:t>kV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66EA53B5" w14:textId="0A2008D1" w:rsidR="00A17856" w:rsidRPr="00EB3225" w:rsidRDefault="00A17856" w:rsidP="00A17856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ACCD2E" w14:textId="77777777" w:rsidR="00A17856" w:rsidRDefault="00A17856" w:rsidP="00A17856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A17856" w14:paraId="4AE3D4C4" w14:textId="77777777" w:rsidTr="00A17856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8B0831A" w14:textId="22C9F4C4" w:rsidR="00A17856" w:rsidRPr="007E6468" w:rsidRDefault="00324C3A" w:rsidP="00A178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1.28</w:t>
            </w:r>
          </w:p>
        </w:tc>
        <w:tc>
          <w:tcPr>
            <w:tcW w:w="489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6A26DAA" w14:textId="1EDA6EE3" w:rsidR="00A17856" w:rsidRPr="002F7F0D" w:rsidRDefault="00A17856" w:rsidP="00A17856">
            <w:pPr>
              <w:jc w:val="both"/>
              <w:rPr>
                <w:rFonts w:cs="Arial"/>
                <w:color w:val="000000"/>
              </w:rPr>
            </w:pPr>
            <w:r>
              <w:t xml:space="preserve">Minimální rozsah </w:t>
            </w:r>
            <w:proofErr w:type="spellStart"/>
            <w:r>
              <w:t>mAs</w:t>
            </w:r>
            <w:proofErr w:type="spellEnd"/>
            <w:r w:rsidRPr="00CF26C7">
              <w:t xml:space="preserve"> </w:t>
            </w:r>
            <w:r w:rsidRPr="00E23DBD">
              <w:t>min. 0,</w:t>
            </w:r>
            <w:r>
              <w:t>5</w:t>
            </w:r>
            <w:r w:rsidRPr="00E23DBD">
              <w:t xml:space="preserve"> – 500 </w:t>
            </w:r>
            <w:proofErr w:type="spellStart"/>
            <w:r w:rsidRPr="00E23DBD">
              <w:t>mAs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491EF3" w14:textId="151FABFF" w:rsidR="00A17856" w:rsidRDefault="00A17856" w:rsidP="00A17856">
            <w:pPr>
              <w:jc w:val="center"/>
            </w:pPr>
            <w:r w:rsidRPr="0057440D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86EAA0" w14:textId="77777777" w:rsidR="00A17856" w:rsidRDefault="00A17856" w:rsidP="00A17856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A17856" w14:paraId="21E8402C" w14:textId="77777777" w:rsidTr="00A17856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1663879" w14:textId="032B85ED" w:rsidR="00A17856" w:rsidRPr="007E6468" w:rsidRDefault="00324C3A" w:rsidP="00A178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1.29</w:t>
            </w:r>
          </w:p>
        </w:tc>
        <w:tc>
          <w:tcPr>
            <w:tcW w:w="48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991488E" w14:textId="3CDCACE4" w:rsidR="00A17856" w:rsidRPr="002F7F0D" w:rsidRDefault="00A17856" w:rsidP="00A17856">
            <w:pPr>
              <w:jc w:val="both"/>
              <w:rPr>
                <w:rFonts w:cs="Arial"/>
                <w:color w:val="000000"/>
              </w:rPr>
            </w:pPr>
            <w:r w:rsidRPr="00CF26C7">
              <w:t xml:space="preserve">Minimální rozsah mA: </w:t>
            </w:r>
            <w:r w:rsidRPr="00E23DBD">
              <w:t xml:space="preserve">min. </w:t>
            </w:r>
            <w:proofErr w:type="gramStart"/>
            <w:r w:rsidRPr="00E23DBD">
              <w:t>10 – 600</w:t>
            </w:r>
            <w:proofErr w:type="gramEnd"/>
            <w:r w:rsidRPr="00E23DBD">
              <w:t xml:space="preserve"> mA</w:t>
            </w:r>
            <w:r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995E2F" w14:textId="77777777" w:rsidR="00A17856" w:rsidRDefault="00A17856" w:rsidP="00A17856">
            <w:pPr>
              <w:jc w:val="center"/>
            </w:pPr>
            <w:r w:rsidRPr="00AC0E22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7BEE872" w14:textId="77777777" w:rsidR="00A17856" w:rsidRDefault="00A17856" w:rsidP="00A17856">
            <w:pPr>
              <w:jc w:val="center"/>
            </w:pPr>
            <w:r w:rsidRPr="0015150B">
              <w:rPr>
                <w:color w:val="FF0000"/>
              </w:rPr>
              <w:t>(doplní dodavatel)</w:t>
            </w:r>
          </w:p>
        </w:tc>
      </w:tr>
      <w:tr w:rsidR="00A17856" w14:paraId="548F7006" w14:textId="77777777" w:rsidTr="00A17856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AEA09DA" w14:textId="4A2E0C98" w:rsidR="00A17856" w:rsidRPr="007E6468" w:rsidRDefault="00324C3A" w:rsidP="00A178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1.30</w:t>
            </w:r>
          </w:p>
        </w:tc>
        <w:tc>
          <w:tcPr>
            <w:tcW w:w="48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88B043" w14:textId="78E18A08" w:rsidR="00A17856" w:rsidRPr="002F7F0D" w:rsidRDefault="00A17856" w:rsidP="00A17856">
            <w:pPr>
              <w:jc w:val="both"/>
              <w:rPr>
                <w:rFonts w:cs="Arial"/>
                <w:color w:val="000000"/>
              </w:rPr>
            </w:pPr>
            <w:r w:rsidRPr="00C94721">
              <w:t xml:space="preserve">Nejkratší expoziční čas min. 1 až 4000 </w:t>
            </w:r>
            <w:proofErr w:type="spellStart"/>
            <w:r w:rsidRPr="00C94721">
              <w:t>msec</w:t>
            </w:r>
            <w:proofErr w:type="spellEnd"/>
            <w:r w:rsidRPr="00C94721">
              <w:t>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DEB96E" w14:textId="4B7A3F18" w:rsidR="00A17856" w:rsidRPr="00AC0E22" w:rsidRDefault="00A17856" w:rsidP="00A17856">
            <w:pPr>
              <w:jc w:val="center"/>
            </w:pPr>
            <w:r w:rsidRPr="00542630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7C888D" w14:textId="0B58D92B" w:rsidR="00A17856" w:rsidRPr="0015150B" w:rsidRDefault="00A17856" w:rsidP="00A17856">
            <w:pPr>
              <w:jc w:val="center"/>
              <w:rPr>
                <w:color w:val="FF0000"/>
              </w:rPr>
            </w:pPr>
            <w:r w:rsidRPr="003C4519">
              <w:rPr>
                <w:color w:val="FF0000"/>
              </w:rPr>
              <w:t>(doplní dodavatel)</w:t>
            </w:r>
          </w:p>
        </w:tc>
      </w:tr>
      <w:tr w:rsidR="00A131F5" w14:paraId="742C61BB" w14:textId="77777777" w:rsidTr="00A17856">
        <w:trPr>
          <w:trHeight w:val="567"/>
        </w:trPr>
        <w:tc>
          <w:tcPr>
            <w:tcW w:w="77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4D5A1A2" w14:textId="14077ABD" w:rsidR="00A131F5" w:rsidRPr="007E6468" w:rsidRDefault="00324C3A" w:rsidP="00A131F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1.31</w:t>
            </w:r>
          </w:p>
        </w:tc>
        <w:tc>
          <w:tcPr>
            <w:tcW w:w="489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A68F87" w14:textId="29795FB4" w:rsidR="00A131F5" w:rsidRPr="002F7F0D" w:rsidRDefault="00A17856" w:rsidP="00A131F5">
            <w:pPr>
              <w:jc w:val="both"/>
              <w:rPr>
                <w:rFonts w:cs="Arial"/>
                <w:color w:val="000000"/>
              </w:rPr>
            </w:pPr>
            <w:r w:rsidRPr="00CF26C7">
              <w:t>Automatické a r</w:t>
            </w:r>
            <w:r>
              <w:t>uční řízení parametrů expozice.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DD196A" w14:textId="2BD3575C" w:rsidR="00A131F5" w:rsidRPr="00AC0E22" w:rsidRDefault="00A131F5" w:rsidP="00A131F5">
            <w:pPr>
              <w:jc w:val="center"/>
            </w:pPr>
            <w:r w:rsidRPr="00542630">
              <w:t>Požadavek je absolutní, musí být splněn</w:t>
            </w:r>
          </w:p>
        </w:tc>
        <w:tc>
          <w:tcPr>
            <w:tcW w:w="1797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F24DC82" w14:textId="6A900B2E" w:rsidR="00A131F5" w:rsidRPr="0015150B" w:rsidRDefault="00A131F5" w:rsidP="00A131F5">
            <w:pPr>
              <w:jc w:val="center"/>
              <w:rPr>
                <w:color w:val="FF0000"/>
              </w:rPr>
            </w:pPr>
            <w:r w:rsidRPr="003C4519">
              <w:rPr>
                <w:color w:val="FF0000"/>
              </w:rPr>
              <w:t>(doplní dodavatel)</w:t>
            </w:r>
          </w:p>
        </w:tc>
      </w:tr>
      <w:tr w:rsidR="00A131F5" w14:paraId="38D60676" w14:textId="77777777" w:rsidTr="00216F56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AAC"/>
            <w:vAlign w:val="center"/>
          </w:tcPr>
          <w:p w14:paraId="5FCF900C" w14:textId="6E23AC39" w:rsidR="00A131F5" w:rsidRPr="00E167CB" w:rsidRDefault="00A17856" w:rsidP="00A131F5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lastRenderedPageBreak/>
              <w:t>RTG zářič</w:t>
            </w:r>
          </w:p>
        </w:tc>
      </w:tr>
      <w:tr w:rsidR="00A17856" w14:paraId="36F5616E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5C2A39A" w14:textId="5B424D6D" w:rsidR="00A17856" w:rsidRPr="007E6468" w:rsidRDefault="00324C3A" w:rsidP="00A178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0B1068" w14:textId="59EF1EAB" w:rsidR="00A17856" w:rsidRPr="007E6468" w:rsidRDefault="00A17856" w:rsidP="00A17856">
            <w:pPr>
              <w:jc w:val="both"/>
              <w:rPr>
                <w:color w:val="000000"/>
              </w:rPr>
            </w:pPr>
            <w:r w:rsidRPr="00CF26C7">
              <w:t>S rotační anodou a dvěma ohnisky max. 0,6 mm / 1,2 mm.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8127DF" w14:textId="77777777" w:rsidR="00A17856" w:rsidRDefault="00A17856" w:rsidP="00A17856">
            <w:pPr>
              <w:jc w:val="center"/>
            </w:pPr>
            <w:r w:rsidRPr="006B7004">
              <w:t>Požadavek je absolutní, musí být splněn</w:t>
            </w:r>
            <w:r>
              <w:t>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BE3516E" w14:textId="77777777" w:rsidR="00A17856" w:rsidRDefault="00A17856" w:rsidP="00A17856">
            <w:pPr>
              <w:jc w:val="center"/>
              <w:rPr>
                <w:color w:val="FF0000"/>
              </w:rPr>
            </w:pPr>
          </w:p>
          <w:p w14:paraId="3AB7C460" w14:textId="77777777" w:rsidR="00A17856" w:rsidRDefault="00A17856" w:rsidP="00A17856">
            <w:pPr>
              <w:jc w:val="center"/>
            </w:pPr>
            <w:r w:rsidRPr="00CD49CF">
              <w:rPr>
                <w:color w:val="FF0000"/>
              </w:rPr>
              <w:t>(doplní dodavatel)</w:t>
            </w:r>
          </w:p>
        </w:tc>
      </w:tr>
      <w:tr w:rsidR="00A17856" w14:paraId="3589E825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EE032A9" w14:textId="439D9C7F" w:rsidR="00A17856" w:rsidRPr="007E6468" w:rsidRDefault="00324C3A" w:rsidP="00A178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5E0B3" w:themeFill="accent6" w:themeFillTint="66"/>
          </w:tcPr>
          <w:p w14:paraId="5A045463" w14:textId="2CD5842F" w:rsidR="00A17856" w:rsidRPr="007E6468" w:rsidRDefault="00A17856" w:rsidP="00A17856">
            <w:pPr>
              <w:jc w:val="both"/>
              <w:rPr>
                <w:color w:val="000000"/>
              </w:rPr>
            </w:pPr>
            <w:r w:rsidRPr="003A0C2A">
              <w:t>Tepelná kapacita anody</w:t>
            </w:r>
            <w:r>
              <w:t xml:space="preserve"> </w:t>
            </w:r>
            <w:r w:rsidRPr="003A0C2A">
              <w:t xml:space="preserve">min. </w:t>
            </w:r>
            <w:r>
              <w:t>30</w:t>
            </w:r>
            <w:r w:rsidRPr="003A0C2A">
              <w:t xml:space="preserve">0 </w:t>
            </w:r>
            <w:proofErr w:type="spellStart"/>
            <w:r w:rsidRPr="003A0C2A">
              <w:t>kHU</w:t>
            </w:r>
            <w:proofErr w:type="spell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0D992FFC" w14:textId="77777777" w:rsidR="00A17856" w:rsidRPr="00A17856" w:rsidRDefault="00A17856" w:rsidP="00A17856">
            <w:pPr>
              <w:jc w:val="center"/>
              <w:rPr>
                <w:b/>
                <w:bCs/>
              </w:rPr>
            </w:pPr>
            <w:r w:rsidRPr="00A17856">
              <w:rPr>
                <w:b/>
                <w:bCs/>
              </w:rPr>
              <w:t>Hodnocený parametr</w:t>
            </w:r>
          </w:p>
          <w:p w14:paraId="73262F61" w14:textId="48D294BD" w:rsidR="00A17856" w:rsidRPr="006B7004" w:rsidRDefault="00A17856" w:rsidP="00A17856">
            <w:pPr>
              <w:jc w:val="center"/>
            </w:pPr>
            <w:r>
              <w:t>(musí být splněn)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24D87FF4" w14:textId="243D61F6" w:rsidR="00A17856" w:rsidRPr="00A17856" w:rsidRDefault="00A17856" w:rsidP="00A17856">
            <w:pPr>
              <w:jc w:val="center"/>
              <w:rPr>
                <w:b/>
                <w:bCs/>
              </w:rPr>
            </w:pPr>
            <w:r w:rsidRPr="00A17856">
              <w:rPr>
                <w:b/>
                <w:bCs/>
              </w:rPr>
              <w:t>Uveďte hodnotu</w:t>
            </w:r>
            <w:r w:rsidR="003230FB">
              <w:rPr>
                <w:b/>
                <w:bCs/>
              </w:rPr>
              <w:t>*</w:t>
            </w:r>
          </w:p>
          <w:p w14:paraId="1AF49F24" w14:textId="20B16AB7" w:rsidR="00A17856" w:rsidRDefault="00A17856" w:rsidP="00A17856">
            <w:pPr>
              <w:jc w:val="center"/>
              <w:rPr>
                <w:color w:val="FF0000"/>
              </w:rPr>
            </w:pPr>
            <w:r w:rsidRPr="00A17856">
              <w:rPr>
                <w:color w:val="FF0000"/>
              </w:rPr>
              <w:t>(doplní dodavatel)</w:t>
            </w:r>
          </w:p>
        </w:tc>
      </w:tr>
      <w:tr w:rsidR="00A17856" w14:paraId="14590542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0523AE" w14:textId="2E7EB5FB" w:rsidR="00A17856" w:rsidRPr="007E6468" w:rsidRDefault="00324C3A" w:rsidP="00A178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36AEEB" w14:textId="02925F35" w:rsidR="00A17856" w:rsidRPr="007E6468" w:rsidRDefault="00A17856" w:rsidP="00A17856">
            <w:pPr>
              <w:jc w:val="both"/>
              <w:rPr>
                <w:color w:val="000000"/>
              </w:rPr>
            </w:pPr>
            <w:r>
              <w:t xml:space="preserve">Celková tepelná kapacita </w:t>
            </w:r>
            <w:r w:rsidRPr="00780474">
              <w:t xml:space="preserve">min. </w:t>
            </w:r>
            <w:r>
              <w:t>20</w:t>
            </w:r>
            <w:r w:rsidRPr="00780474">
              <w:t xml:space="preserve">00 </w:t>
            </w:r>
            <w:proofErr w:type="spellStart"/>
            <w:r w:rsidRPr="00780474">
              <w:t>kHU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E125A4" w14:textId="53113A49" w:rsidR="00A17856" w:rsidRPr="006B7004" w:rsidRDefault="00A17856" w:rsidP="00A17856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06DEE3B" w14:textId="368763BA" w:rsidR="00A17856" w:rsidRDefault="00A17856" w:rsidP="00A17856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A17856" w14:paraId="2F1E01CB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05B5D5B" w14:textId="760E8F12" w:rsidR="00A17856" w:rsidRPr="007E6468" w:rsidRDefault="00324C3A" w:rsidP="00A1785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194333" w14:textId="445B2329" w:rsidR="00A17856" w:rsidRPr="007E6468" w:rsidRDefault="00A17856" w:rsidP="00A17856">
            <w:pPr>
              <w:jc w:val="both"/>
              <w:rPr>
                <w:color w:val="000000"/>
              </w:rPr>
            </w:pPr>
            <w:r w:rsidRPr="00CF26C7">
              <w:t xml:space="preserve">Rotace rentgenky min. </w:t>
            </w:r>
            <w:r>
              <w:t>±150</w:t>
            </w:r>
            <w:r w:rsidRPr="00CF26C7">
              <w:t>°</w:t>
            </w:r>
            <w:r>
              <w:t xml:space="preserve"> okolo vertikální osy.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33DEE2" w14:textId="56F5E98B" w:rsidR="00A17856" w:rsidRPr="006B7004" w:rsidRDefault="00A17856" w:rsidP="00A17856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FA5865" w14:textId="03099BE2" w:rsidR="00A17856" w:rsidRDefault="00A17856" w:rsidP="00A17856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2610C5FF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B8DF73E" w14:textId="0DEADD7C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530D12" w14:textId="7760AA7E" w:rsidR="003230FB" w:rsidRPr="007E6468" w:rsidRDefault="003230FB" w:rsidP="003230FB">
            <w:pPr>
              <w:jc w:val="both"/>
              <w:rPr>
                <w:color w:val="000000"/>
              </w:rPr>
            </w:pPr>
            <w:r>
              <w:t>Rotace rentgenky min. ± 120° okolo horizontální osy.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2935A4" w14:textId="063751BF" w:rsidR="003230FB" w:rsidRPr="00497A05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0FBC712" w14:textId="1347BEBE" w:rsidR="003230FB" w:rsidRPr="002E51AC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230788E7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FA65D67" w14:textId="355B8824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C5A0D16" w14:textId="5279A95F" w:rsidR="003230FB" w:rsidRPr="007E6468" w:rsidRDefault="003230FB" w:rsidP="003230FB">
            <w:pPr>
              <w:jc w:val="both"/>
              <w:rPr>
                <w:color w:val="000000"/>
              </w:rPr>
            </w:pPr>
            <w:r w:rsidRPr="00CF26C7">
              <w:t>Elektromagn</w:t>
            </w:r>
            <w:r>
              <w:t>etická aretace pohybu rentgenky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5B4E892" w14:textId="426D34E6" w:rsidR="003230FB" w:rsidRPr="00497A05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84B123C" w14:textId="72932608" w:rsidR="003230FB" w:rsidRPr="002E51AC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42EE1289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64669C7" w14:textId="3B0AC454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54A24E" w14:textId="20637642" w:rsidR="003230FB" w:rsidRPr="007E6468" w:rsidRDefault="003230FB" w:rsidP="003230FB">
            <w:pPr>
              <w:jc w:val="both"/>
              <w:rPr>
                <w:color w:val="000000"/>
              </w:rPr>
            </w:pPr>
            <w:r w:rsidRPr="00CF26C7">
              <w:t xml:space="preserve">Automatický kolimátor </w:t>
            </w:r>
            <w:r>
              <w:t>s možností manuálního nastavení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E347DB" w14:textId="1226EFE1" w:rsidR="003230FB" w:rsidRPr="00497A05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4854E9" w14:textId="7ACD3EA9" w:rsidR="003230FB" w:rsidRPr="002E51AC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08854D3A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1DBF329" w14:textId="66709586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1.39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0C6D4C" w14:textId="22BC862A" w:rsidR="003230FB" w:rsidRPr="007E6468" w:rsidRDefault="003230FB" w:rsidP="003230FB">
            <w:pPr>
              <w:jc w:val="both"/>
              <w:rPr>
                <w:color w:val="000000"/>
              </w:rPr>
            </w:pPr>
            <w:r w:rsidRPr="00CF26C7">
              <w:t xml:space="preserve">Automatická přídavná filtrace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C9CAC2" w14:textId="2EE9D4E1" w:rsidR="003230FB" w:rsidRPr="00497A05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1745FA0" w14:textId="5B987C66" w:rsidR="003230FB" w:rsidRPr="002E51AC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3D305DA2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9E54BBA" w14:textId="797A3888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96F27D" w14:textId="3573B7F9" w:rsidR="003230FB" w:rsidRPr="007E6468" w:rsidRDefault="003230FB" w:rsidP="003230FB">
            <w:pPr>
              <w:jc w:val="both"/>
              <w:rPr>
                <w:color w:val="000000"/>
              </w:rPr>
            </w:pPr>
            <w:r w:rsidRPr="00CF26C7">
              <w:t xml:space="preserve">Otáčení </w:t>
            </w:r>
            <w:r w:rsidRPr="00780474">
              <w:t>kolimátoru ± 45°</w:t>
            </w:r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5E19009" w14:textId="03E94BE5" w:rsidR="003230FB" w:rsidRPr="00497A05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95F6EF4" w14:textId="281146D1" w:rsidR="003230FB" w:rsidRPr="002E51AC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6BC8EB30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F7D525" w14:textId="546BF34A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B8C070" w14:textId="3365A692" w:rsidR="003230FB" w:rsidRPr="007E6468" w:rsidRDefault="003230FB" w:rsidP="003230FB">
            <w:pPr>
              <w:jc w:val="both"/>
              <w:rPr>
                <w:color w:val="000000"/>
              </w:rPr>
            </w:pPr>
            <w:r>
              <w:t>Světelný či laserový zaměřovač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BB53EA" w14:textId="39D6835D" w:rsidR="003230FB" w:rsidRPr="00497A05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68F1FEE" w14:textId="757A4C8A" w:rsidR="003230FB" w:rsidRPr="002E51AC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48996D83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D4326B" w14:textId="3F7B8047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E9EF5EF" w14:textId="5DB40415" w:rsidR="003230FB" w:rsidRPr="007E6468" w:rsidRDefault="003230FB" w:rsidP="003230FB">
            <w:pPr>
              <w:jc w:val="both"/>
              <w:rPr>
                <w:color w:val="000000"/>
              </w:rPr>
            </w:pPr>
            <w:r>
              <w:t>Integrovaný DAP metr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4D9B1A" w14:textId="6FD74E74" w:rsidR="003230FB" w:rsidRPr="00497A05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3442702" w14:textId="31E9AFF4" w:rsidR="003230FB" w:rsidRPr="002E51AC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A17856" w14:paraId="73BFDB3A" w14:textId="77777777" w:rsidTr="00216F56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29B7302C" w14:textId="6244B6FF" w:rsidR="00A17856" w:rsidRPr="00216F56" w:rsidRDefault="00C100C4" w:rsidP="00A17856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Ovládání</w:t>
            </w:r>
          </w:p>
        </w:tc>
      </w:tr>
      <w:tr w:rsidR="00C100C4" w14:paraId="70C6F0B6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3B299FC" w14:textId="3D9E9D4C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5CA2700" w14:textId="0378018E" w:rsidR="00C100C4" w:rsidRPr="00216F56" w:rsidRDefault="00C100C4" w:rsidP="00C100C4">
            <w:pPr>
              <w:jc w:val="both"/>
              <w:rPr>
                <w:rFonts w:cs="Arial"/>
                <w:color w:val="000000"/>
              </w:rPr>
            </w:pPr>
            <w:r w:rsidRPr="00CF26C7">
              <w:t>Ovládání základních funkcí z </w:t>
            </w:r>
            <w:proofErr w:type="spellStart"/>
            <w:r w:rsidRPr="00CF26C7">
              <w:t>ovl</w:t>
            </w:r>
            <w:r>
              <w:t>adovny</w:t>
            </w:r>
            <w:proofErr w:type="spellEnd"/>
            <w:r>
              <w:t xml:space="preserve"> i od vyšetřovacího stolu.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46E54C" w14:textId="35A07253" w:rsidR="00C100C4" w:rsidRPr="006B7004" w:rsidRDefault="00C100C4" w:rsidP="00C100C4">
            <w:pPr>
              <w:jc w:val="center"/>
            </w:pPr>
            <w:r w:rsidRPr="006C72C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D75439" w14:textId="067DF128" w:rsidR="00C100C4" w:rsidRDefault="00C100C4" w:rsidP="00C100C4">
            <w:pPr>
              <w:jc w:val="center"/>
              <w:rPr>
                <w:color w:val="FF0000"/>
              </w:rPr>
            </w:pPr>
            <w:r w:rsidRPr="000C0623">
              <w:rPr>
                <w:color w:val="FF0000"/>
              </w:rPr>
              <w:t>(doplní dodavatel)</w:t>
            </w:r>
          </w:p>
        </w:tc>
      </w:tr>
      <w:tr w:rsidR="00C100C4" w14:paraId="3C62C2D1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5F6EAB" w14:textId="2DBBA606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A2566F7" w14:textId="2DE04794" w:rsidR="00C100C4" w:rsidRPr="00216F56" w:rsidRDefault="00C100C4" w:rsidP="00C100C4">
            <w:pPr>
              <w:jc w:val="both"/>
              <w:rPr>
                <w:rFonts w:cs="Arial"/>
                <w:color w:val="000000"/>
              </w:rPr>
            </w:pPr>
            <w:r>
              <w:t>Barevný dotykový d</w:t>
            </w:r>
            <w:r w:rsidRPr="00255042">
              <w:t xml:space="preserve">isplej </w:t>
            </w:r>
            <w:r>
              <w:t xml:space="preserve">o velikosti min. 10“ a ovládání </w:t>
            </w:r>
            <w:r w:rsidRPr="00255042">
              <w:t xml:space="preserve">na </w:t>
            </w:r>
            <w:r>
              <w:t>krytu</w:t>
            </w:r>
            <w:r w:rsidRPr="00255042">
              <w:t xml:space="preserve"> </w:t>
            </w:r>
            <w:r>
              <w:t>primární clony</w:t>
            </w:r>
            <w:r w:rsidRPr="00255042">
              <w:t xml:space="preserve"> p</w:t>
            </w:r>
            <w:r>
              <w:t>ro volbu nastavení/zobrazení expozičních parametrů</w:t>
            </w:r>
            <w:r w:rsidRPr="00255042">
              <w:t xml:space="preserve">, úhlu náklonu, kolimace, SID, zvoleného </w:t>
            </w:r>
            <w:r>
              <w:t>orgánového programu</w:t>
            </w:r>
            <w:r w:rsidRPr="00255042">
              <w:t>, zvolené filtrace apod.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EC1190" w14:textId="674EB57D" w:rsidR="00C100C4" w:rsidRPr="006B7004" w:rsidRDefault="00C100C4" w:rsidP="00C100C4">
            <w:pPr>
              <w:jc w:val="center"/>
            </w:pPr>
            <w:r w:rsidRPr="006C72C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66A704C" w14:textId="2899369E" w:rsidR="00C100C4" w:rsidRDefault="00C100C4" w:rsidP="00C100C4">
            <w:pPr>
              <w:jc w:val="center"/>
              <w:rPr>
                <w:color w:val="FF0000"/>
              </w:rPr>
            </w:pPr>
            <w:r w:rsidRPr="000C0623">
              <w:rPr>
                <w:color w:val="FF0000"/>
              </w:rPr>
              <w:t>(doplní dodavatel)</w:t>
            </w:r>
          </w:p>
        </w:tc>
      </w:tr>
      <w:tr w:rsidR="00C100C4" w14:paraId="5F8B04E2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FF5D716" w14:textId="18C5C939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4933F3" w14:textId="1026CBF0" w:rsidR="00C100C4" w:rsidRPr="00216F56" w:rsidRDefault="00C100C4" w:rsidP="00C100C4">
            <w:pPr>
              <w:rPr>
                <w:rFonts w:cs="Arial"/>
                <w:color w:val="000000"/>
              </w:rPr>
            </w:pPr>
            <w:r w:rsidRPr="00CF26C7">
              <w:t xml:space="preserve">Možnost uvolnění brzd všech pohybů a odblokování všech motorů stropního závěsu RTG zářiče </w:t>
            </w:r>
            <w:r>
              <w:t>pro možnost manuální manipulace.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45A934B" w14:textId="5195665C" w:rsidR="00C100C4" w:rsidRPr="006B7004" w:rsidRDefault="00C100C4" w:rsidP="00C100C4">
            <w:pPr>
              <w:jc w:val="center"/>
            </w:pPr>
            <w:r w:rsidRPr="006C72C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1D18FEC" w14:textId="18D10FE3" w:rsidR="00C100C4" w:rsidRDefault="00C100C4" w:rsidP="00C100C4">
            <w:pPr>
              <w:jc w:val="center"/>
              <w:rPr>
                <w:color w:val="FF0000"/>
              </w:rPr>
            </w:pPr>
            <w:r w:rsidRPr="000C0623">
              <w:rPr>
                <w:color w:val="FF0000"/>
              </w:rPr>
              <w:t>(doplní dodavatel)</w:t>
            </w:r>
          </w:p>
        </w:tc>
      </w:tr>
      <w:tr w:rsidR="00A17856" w14:paraId="369E91E8" w14:textId="77777777" w:rsidTr="00C400E2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4F70D4BF" w14:textId="49B95925" w:rsidR="00A17856" w:rsidRPr="00C400E2" w:rsidRDefault="00C100C4" w:rsidP="00A17856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Akviziční stanice</w:t>
            </w:r>
          </w:p>
        </w:tc>
      </w:tr>
      <w:tr w:rsidR="00C100C4" w14:paraId="4EE71D5D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5FF07C5" w14:textId="360B716B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3D9DDBE" w14:textId="25E57887" w:rsidR="00C100C4" w:rsidRPr="00657C14" w:rsidRDefault="00C100C4" w:rsidP="00C100C4">
            <w:pPr>
              <w:jc w:val="both"/>
            </w:pPr>
            <w:r>
              <w:rPr>
                <w:rFonts w:cs="Arial"/>
              </w:rPr>
              <w:t xml:space="preserve">Ovládání </w:t>
            </w:r>
            <w:r w:rsidRPr="00F257BF">
              <w:rPr>
                <w:rFonts w:cs="Arial"/>
              </w:rPr>
              <w:t xml:space="preserve">pomocí </w:t>
            </w:r>
            <w:r>
              <w:rPr>
                <w:rFonts w:cs="Arial"/>
              </w:rPr>
              <w:t xml:space="preserve">plnohodnotné </w:t>
            </w:r>
            <w:r w:rsidRPr="00F257BF">
              <w:rPr>
                <w:rFonts w:cs="Arial"/>
              </w:rPr>
              <w:t>klávesnice</w:t>
            </w:r>
            <w:r>
              <w:rPr>
                <w:rFonts w:cs="Arial"/>
              </w:rPr>
              <w:t xml:space="preserve"> a myši</w:t>
            </w:r>
            <w:r w:rsidRPr="00F257BF">
              <w:rPr>
                <w:rFonts w:cs="Arial"/>
              </w:rPr>
              <w:t xml:space="preserve"> nebo dotykové obrazovky</w:t>
            </w:r>
            <w:r>
              <w:rPr>
                <w:rFonts w:cs="Arial"/>
              </w:rPr>
              <w:t xml:space="preserve"> velikosti min. 21“.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81C9F50" w14:textId="00D6E744" w:rsidR="00C100C4" w:rsidRPr="006B7004" w:rsidRDefault="00C100C4" w:rsidP="00C100C4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D187903" w14:textId="0ACB35EB" w:rsidR="00C100C4" w:rsidRDefault="00C100C4" w:rsidP="00C100C4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C100C4" w14:paraId="55B4AD4F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C36C26B" w14:textId="59C345EA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CD45DC" w14:textId="6F4D992C" w:rsidR="00C100C4" w:rsidRPr="00657C14" w:rsidRDefault="00C100C4" w:rsidP="00C100C4">
            <w:pPr>
              <w:jc w:val="both"/>
            </w:pPr>
            <w:r w:rsidRPr="00CF26C7">
              <w:t xml:space="preserve">Operační paměť </w:t>
            </w:r>
            <w:r>
              <w:t xml:space="preserve">min. </w:t>
            </w:r>
            <w:proofErr w:type="gramStart"/>
            <w:r>
              <w:t>16GB</w:t>
            </w:r>
            <w:proofErr w:type="gramEnd"/>
            <w:r>
              <w:t xml:space="preserve"> </w:t>
            </w:r>
            <w:r w:rsidRPr="00CF26C7">
              <w:t>RAM</w:t>
            </w:r>
            <w:r>
              <w:t xml:space="preserve"> DDR4.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CFDCB3C" w14:textId="4F72CAC2" w:rsidR="00C100C4" w:rsidRPr="006B7004" w:rsidRDefault="00C100C4" w:rsidP="00C100C4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F6A8D1F" w14:textId="30E039C9" w:rsidR="00C100C4" w:rsidRDefault="00C100C4" w:rsidP="00C100C4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C100C4" w14:paraId="5DED25CE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03DA8C" w14:textId="4CA3928B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1E40C8C" w14:textId="0EFA2DCA" w:rsidR="00C100C4" w:rsidRPr="00657C14" w:rsidRDefault="00C100C4" w:rsidP="00C100C4">
            <w:pPr>
              <w:jc w:val="both"/>
            </w:pPr>
            <w:r>
              <w:t>CD/DVD mechanika.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C208B0" w14:textId="01D95105" w:rsidR="00C100C4" w:rsidRPr="006B7004" w:rsidRDefault="00C100C4" w:rsidP="00C100C4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2D419C3" w14:textId="25159D74" w:rsidR="00C100C4" w:rsidRDefault="00C100C4" w:rsidP="00C100C4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C100C4" w14:paraId="29BAE8E1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AA81161" w14:textId="037B0C9A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1.49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AFB851" w14:textId="2EBB5B27" w:rsidR="00C100C4" w:rsidRPr="00657C14" w:rsidRDefault="00C100C4" w:rsidP="00C100C4">
            <w:pPr>
              <w:jc w:val="both"/>
            </w:pPr>
            <w:r>
              <w:t>DICOM tiskárna.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3EBB7E" w14:textId="0905D1E9" w:rsidR="00C100C4" w:rsidRPr="006B7004" w:rsidRDefault="00C100C4" w:rsidP="00C100C4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DAB8FDD" w14:textId="49461EEA" w:rsidR="00C100C4" w:rsidRDefault="00C100C4" w:rsidP="00C100C4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C100C4" w14:paraId="3B3E6951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B49C2BC" w14:textId="1999849F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7C0762C" w14:textId="64A4A68E" w:rsidR="00C100C4" w:rsidRPr="00657C14" w:rsidRDefault="00C100C4" w:rsidP="00C100C4">
            <w:pPr>
              <w:jc w:val="both"/>
            </w:pPr>
            <w:r>
              <w:t>Napájecí záložní zdroj UPS.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824196" w14:textId="3F5287C0" w:rsidR="00C100C4" w:rsidRPr="006B7004" w:rsidRDefault="00C100C4" w:rsidP="00C100C4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91AFBE6" w14:textId="221CE48E" w:rsidR="00C100C4" w:rsidRDefault="00C100C4" w:rsidP="00C100C4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C100C4" w14:paraId="4ECA6575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207F53" w14:textId="3E4FC144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8C17289" w14:textId="1B96890E" w:rsidR="00C100C4" w:rsidRPr="00657C14" w:rsidRDefault="00C100C4" w:rsidP="00C100C4">
            <w:pPr>
              <w:jc w:val="both"/>
            </w:pPr>
            <w:r w:rsidRPr="00CF26C7">
              <w:t xml:space="preserve">Automatická komunikace s RTG generátorem a třemi </w:t>
            </w:r>
            <w:r>
              <w:t>detektory.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053D474" w14:textId="5C2EB2BF" w:rsidR="00C100C4" w:rsidRPr="006B7004" w:rsidRDefault="00C100C4" w:rsidP="00C100C4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B0A2214" w14:textId="4978E47E" w:rsidR="00C100C4" w:rsidRDefault="00C100C4" w:rsidP="00C100C4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C100C4" w14:paraId="547CC9EA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7F917F" w14:textId="2CBE5956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1.52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FDA096" w14:textId="79148E09" w:rsidR="00C100C4" w:rsidRPr="00657C14" w:rsidRDefault="00C100C4" w:rsidP="00C100C4">
            <w:pPr>
              <w:jc w:val="both"/>
            </w:pPr>
            <w:r w:rsidRPr="00CF26C7">
              <w:t>Možnost manuálního zadávaní pacientských dat a editace pacient</w:t>
            </w:r>
            <w:r>
              <w:t>ských dat přijatých z </w:t>
            </w:r>
            <w:proofErr w:type="spellStart"/>
            <w:r>
              <w:t>Worklistu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066041" w14:textId="068C2A6C" w:rsidR="00C100C4" w:rsidRPr="006B7004" w:rsidRDefault="00C100C4" w:rsidP="00C100C4">
            <w:pPr>
              <w:jc w:val="center"/>
            </w:pPr>
            <w:r w:rsidRPr="009B5BA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EA75535" w14:textId="3DE2857F" w:rsidR="00C100C4" w:rsidRDefault="00C100C4" w:rsidP="00C100C4">
            <w:pPr>
              <w:jc w:val="center"/>
              <w:rPr>
                <w:color w:val="FF0000"/>
              </w:rPr>
            </w:pPr>
            <w:r w:rsidRPr="00782B79">
              <w:rPr>
                <w:color w:val="FF0000"/>
              </w:rPr>
              <w:t>(doplní dodavatel)</w:t>
            </w:r>
          </w:p>
        </w:tc>
      </w:tr>
      <w:tr w:rsidR="003230FB" w14:paraId="568E4DB7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7AEB604" w14:textId="519A250D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8992A4" w14:textId="2499F911" w:rsidR="003230FB" w:rsidRPr="00657C14" w:rsidRDefault="003230FB" w:rsidP="003230FB">
            <w:pPr>
              <w:jc w:val="both"/>
            </w:pPr>
            <w:r w:rsidRPr="00CF26C7">
              <w:t>Možnost nastavení expozičních parametrů manuálně nebo a</w:t>
            </w:r>
            <w:r>
              <w:t>utomaticky, orgánová automatika.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CB7998" w14:textId="105CA441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0471CB" w14:textId="4D161AAB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02A597B8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BF0A4E3" w14:textId="17038881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9F254EF" w14:textId="41F4B626" w:rsidR="003230FB" w:rsidRPr="00657C14" w:rsidRDefault="003230FB" w:rsidP="003230FB">
            <w:pPr>
              <w:jc w:val="both"/>
            </w:pPr>
            <w:r w:rsidRPr="00CF26C7">
              <w:t xml:space="preserve">Možnost uživatelského přednastavení anatomických </w:t>
            </w:r>
            <w:r>
              <w:t>programů.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0B11EB3" w14:textId="6409EFC8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F3BCFA" w14:textId="6C40A771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42BEA550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62D52B" w14:textId="178835C8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6988160" w14:textId="63FCB9C0" w:rsidR="003230FB" w:rsidRPr="00657C14" w:rsidRDefault="003230FB" w:rsidP="003230FB">
            <w:pPr>
              <w:jc w:val="both"/>
            </w:pPr>
            <w:r w:rsidRPr="00CF26C7">
              <w:t>Automatická detekce a ořez exponované oblasti s možn</w:t>
            </w:r>
            <w:r>
              <w:t>ostí ruční úpravy (SW kolimace).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A826E6" w14:textId="07648773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4E93C64" w14:textId="36AD01BF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3986F23E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B676290" w14:textId="76318737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83D0A54" w14:textId="716EF4CE" w:rsidR="003230FB" w:rsidRPr="00657C14" w:rsidRDefault="003230FB" w:rsidP="003230FB">
            <w:pPr>
              <w:jc w:val="both"/>
            </w:pPr>
            <w:r w:rsidRPr="00CF26C7">
              <w:t xml:space="preserve">Studie musí obsahovat: název nemocnice, datum a čas akvizice, měřítko, hodnoty kontrastu, jasu, anatomický pohled, expoziční </w:t>
            </w:r>
            <w:r>
              <w:t>parametry</w:t>
            </w:r>
            <w:r w:rsidRPr="00CF26C7">
              <w:t xml:space="preserve"> (</w:t>
            </w:r>
            <w:proofErr w:type="spellStart"/>
            <w:r w:rsidRPr="00CF26C7">
              <w:t>kV</w:t>
            </w:r>
            <w:proofErr w:type="spellEnd"/>
            <w:r w:rsidRPr="00CF26C7">
              <w:t xml:space="preserve">, </w:t>
            </w:r>
            <w:proofErr w:type="spellStart"/>
            <w:r w:rsidRPr="00CF26C7">
              <w:t>mAs</w:t>
            </w:r>
            <w:proofErr w:type="spellEnd"/>
            <w:r w:rsidRPr="00CF26C7">
              <w:t>), popisky</w:t>
            </w:r>
            <w:r>
              <w:t xml:space="preserve"> operátora, ID a jméno pacienta.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C1EE17" w14:textId="2628D45B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7BD53" w14:textId="076763FB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119F364F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1947DCF" w14:textId="5F0CFF3E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AB48F0" w14:textId="48B27EEB" w:rsidR="003230FB" w:rsidRPr="00657C14" w:rsidRDefault="003230FB" w:rsidP="003230FB">
            <w:pPr>
              <w:jc w:val="both"/>
            </w:pPr>
            <w:r w:rsidRPr="00CF26C7">
              <w:t xml:space="preserve">Standardní software pro úpravu obrazu (změna jasu a kontrastu, zoom, inverze snímku, posuv, rotace, výřez, výběr anatomického pohledu, měření úhlů a vzdáleností, anotace – </w:t>
            </w:r>
            <w:proofErr w:type="gramStart"/>
            <w:r w:rsidRPr="00CF26C7">
              <w:t>popisky,</w:t>
            </w:r>
            <w:proofErr w:type="gramEnd"/>
            <w:r w:rsidRPr="00CF26C7">
              <w:t xml:space="preserve"> </w:t>
            </w:r>
            <w:r>
              <w:t>atd.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19F7C0" w14:textId="24733B26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427569" w14:textId="73B0E5A9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1EB6C322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E1FC68F" w14:textId="30D4E808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115BC7" w14:textId="02BBCF6C" w:rsidR="003230FB" w:rsidRPr="00657C14" w:rsidRDefault="003230FB" w:rsidP="003230FB">
            <w:pPr>
              <w:jc w:val="both"/>
            </w:pPr>
            <w:r>
              <w:t>Ovládání nastavení generátoru z akviziční stanice, systémová funkcionalita.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8FAB6A3" w14:textId="646781D3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53D60C9" w14:textId="71EC5830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4237053F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F57385A" w14:textId="74881DFB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1.59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19C6AA" w14:textId="7A1111BC" w:rsidR="003230FB" w:rsidRPr="00657C14" w:rsidRDefault="003230FB" w:rsidP="003230FB">
            <w:pPr>
              <w:jc w:val="both"/>
            </w:pPr>
            <w:r w:rsidRPr="00CF26C7">
              <w:t>Pokročilé funkce zpracování obrazu: kontrastně vyvážený obraz v celé ploše, automatická optimalizace parametrů zobrazení na monitoru atd.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7E725DF" w14:textId="13000FCB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9A4CC1A" w14:textId="046A9705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3C536CDA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4FB413D" w14:textId="34311D05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02AA96" w14:textId="7BE25FA4" w:rsidR="003230FB" w:rsidRPr="00657C14" w:rsidRDefault="003230FB" w:rsidP="003230FB">
            <w:pPr>
              <w:jc w:val="both"/>
            </w:pPr>
            <w:r w:rsidRPr="00CF26C7">
              <w:t>Software pro automatickou tvorbu snímků dlouhých kostí a páteře pomocí automatiky posuvu RTG zářiče a detektoru spojením jednotliv</w:t>
            </w:r>
            <w:r>
              <w:t>ých snímků do výsledného obrazu.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5705C5" w14:textId="08305E1B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8854922" w14:textId="4296E9A1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789E3D00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A5E384" w14:textId="5C3046D5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4162F7F" w14:textId="367C2192" w:rsidR="003230FB" w:rsidRPr="00657C14" w:rsidRDefault="003230FB" w:rsidP="003230FB">
            <w:pPr>
              <w:jc w:val="both"/>
            </w:pPr>
            <w:r w:rsidRPr="00CF26C7">
              <w:t>Náhled snímku na monitoru maximálně do 5 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228EE3B" w14:textId="328DABB1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7483823" w14:textId="000075DA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4C6E0E0C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A65D70" w14:textId="43AD0F3C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B5B6BD4" w14:textId="5320B5C7" w:rsidR="003230FB" w:rsidRPr="00657C14" w:rsidRDefault="003230FB" w:rsidP="003230FB">
            <w:pPr>
              <w:jc w:val="both"/>
            </w:pPr>
            <w:r w:rsidRPr="00CF26C7">
              <w:t>Dostupnost plně zpracovaného snímku maximálně do 10 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D446B33" w14:textId="2CB5E9CA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4D14C6E" w14:textId="59D6A9B3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134D4FA3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5F3546E6" w14:textId="521EF551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EDD6B3" w14:textId="28EA8808" w:rsidR="003230FB" w:rsidRPr="00657C14" w:rsidRDefault="003230FB" w:rsidP="003230FB">
            <w:pPr>
              <w:jc w:val="both"/>
            </w:pPr>
            <w:r>
              <w:t>Nástroje pro měření.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4524F24" w14:textId="1B390BF3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4B3082B" w14:textId="768C2D89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1D0CC712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BA28AE" w14:textId="6263C128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DB75248" w14:textId="48717498" w:rsidR="003230FB" w:rsidRPr="00657C14" w:rsidRDefault="003230FB" w:rsidP="003230FB">
            <w:pPr>
              <w:jc w:val="both"/>
            </w:pPr>
            <w:r w:rsidRPr="00CF26C7">
              <w:t xml:space="preserve">Rozhraní DICOM 3.0 v min. rozsahu </w:t>
            </w:r>
            <w:proofErr w:type="spellStart"/>
            <w:r w:rsidRPr="00CF26C7">
              <w:t>Storage</w:t>
            </w:r>
            <w:proofErr w:type="spellEnd"/>
            <w:r w:rsidRPr="00CF26C7">
              <w:t xml:space="preserve">, </w:t>
            </w:r>
            <w:proofErr w:type="spellStart"/>
            <w:r w:rsidRPr="00CF26C7">
              <w:t>Storage</w:t>
            </w:r>
            <w:proofErr w:type="spellEnd"/>
            <w:r w:rsidRPr="00CF26C7">
              <w:t xml:space="preserve"> </w:t>
            </w:r>
            <w:proofErr w:type="spellStart"/>
            <w:r w:rsidRPr="00CF26C7">
              <w:t>Commitment</w:t>
            </w:r>
            <w:proofErr w:type="spellEnd"/>
            <w:r w:rsidRPr="00CF26C7">
              <w:t xml:space="preserve">, Modality </w:t>
            </w:r>
            <w:proofErr w:type="spellStart"/>
            <w:r w:rsidRPr="00CF26C7">
              <w:t>Worklist</w:t>
            </w:r>
            <w:proofErr w:type="spellEnd"/>
            <w:r w:rsidRPr="00CF26C7">
              <w:t xml:space="preserve">, MPPS, </w:t>
            </w:r>
            <w:proofErr w:type="spellStart"/>
            <w:r w:rsidRPr="00CF26C7">
              <w:t>Print</w:t>
            </w:r>
            <w:proofErr w:type="spellEnd"/>
            <w:r w:rsidRPr="00CF26C7">
              <w:t>, Dose Report.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DC8167" w14:textId="7ABBCCD0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25D36D2" w14:textId="11AD4512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1F026B47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BB3822" w14:textId="1A4B0774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655DAC" w14:textId="4392D551" w:rsidR="003230FB" w:rsidRPr="00657C14" w:rsidRDefault="003230FB" w:rsidP="003230FB">
            <w:pPr>
              <w:jc w:val="both"/>
            </w:pPr>
            <w:r w:rsidRPr="00CF26C7">
              <w:t>Připojení do NIS/RIS, PACS zadavatele – konektivita Ethernet, rychlost min. 1Gbps.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CC769D9" w14:textId="3F3F809B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93485EB" w14:textId="02359593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67C39BCE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46DED65" w14:textId="7C60CB83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38F3BE" w14:textId="730E660E" w:rsidR="003230FB" w:rsidRPr="00657C14" w:rsidRDefault="003230FB" w:rsidP="003230FB">
            <w:pPr>
              <w:jc w:val="both"/>
            </w:pPr>
            <w:r w:rsidRPr="00CF26C7">
              <w:t>Automatické odesí</w:t>
            </w:r>
            <w:r>
              <w:t>lání snímků do PACS po expozici.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BEB6E68" w14:textId="5CB7E505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F74FF7" w14:textId="15D9C8A3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173FEC6A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AD10EB1" w14:textId="23D02B31" w:rsidR="003230FB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1.67</w:t>
            </w:r>
          </w:p>
          <w:p w14:paraId="4BEFB159" w14:textId="0A5D5D4D" w:rsidR="003230FB" w:rsidRPr="007E6468" w:rsidRDefault="003230FB" w:rsidP="003230FB">
            <w:pPr>
              <w:jc w:val="center"/>
              <w:rPr>
                <w:color w:val="000000"/>
              </w:rPr>
            </w:pP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7382A4" w14:textId="0A6E1AEE" w:rsidR="003230FB" w:rsidRPr="00657C14" w:rsidRDefault="003230FB" w:rsidP="003230FB">
            <w:pPr>
              <w:jc w:val="both"/>
            </w:pPr>
            <w:r w:rsidRPr="00CF26C7">
              <w:t>Záznam expozičních parametrů a jejich odeslání do PACS spolu se snímkem (hodnoty těchto veličin budou obsaženy v hlavičce DICOM souboru snímku v podobě příslušných DICOM tagů).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67A936" w14:textId="5EF2DB32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2D38270" w14:textId="25D00008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5009FE2E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21E5CF7" w14:textId="16843FBA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1E129F3" w14:textId="3D0BC90B" w:rsidR="003230FB" w:rsidRPr="00657C14" w:rsidRDefault="003230FB" w:rsidP="003230FB">
            <w:pPr>
              <w:jc w:val="both"/>
            </w:pPr>
            <w:r w:rsidRPr="00CF26C7">
              <w:t xml:space="preserve">K dodávce bude přiloženo CD s dokumentací „DICOM </w:t>
            </w:r>
            <w:proofErr w:type="spellStart"/>
            <w:r w:rsidRPr="00CF26C7">
              <w:t>Conformance</w:t>
            </w:r>
            <w:proofErr w:type="spellEnd"/>
            <w:r w:rsidRPr="00CF26C7">
              <w:t xml:space="preserve"> </w:t>
            </w:r>
            <w:proofErr w:type="spellStart"/>
            <w:r w:rsidRPr="00CF26C7">
              <w:t>Statements</w:t>
            </w:r>
            <w:proofErr w:type="spellEnd"/>
            <w:r w:rsidRPr="00CF26C7">
              <w:t>“.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6132E4B" w14:textId="379DF7D7" w:rsidR="003230FB" w:rsidRPr="009B5BA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E3A3A6" w14:textId="4239D124" w:rsidR="003230FB" w:rsidRPr="00782B79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A17856" w14:paraId="0A8D58FB" w14:textId="77777777" w:rsidTr="00C400E2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61B8D341" w14:textId="282AF0DB" w:rsidR="00A17856" w:rsidRPr="00C100C4" w:rsidRDefault="00C100C4" w:rsidP="00A17856">
            <w:pPr>
              <w:jc w:val="center"/>
              <w:rPr>
                <w:b/>
                <w:bCs/>
                <w:u w:val="single"/>
              </w:rPr>
            </w:pPr>
            <w:r w:rsidRPr="00C100C4">
              <w:rPr>
                <w:b/>
                <w:bCs/>
                <w:u w:val="single"/>
              </w:rPr>
              <w:t xml:space="preserve">Ploché fixní detektory pro přímou digitalizaci pro snímkování na stole (1 ks) a na </w:t>
            </w:r>
            <w:proofErr w:type="spellStart"/>
            <w:r w:rsidRPr="00C100C4">
              <w:rPr>
                <w:b/>
                <w:bCs/>
                <w:u w:val="single"/>
              </w:rPr>
              <w:t>vertigrafu</w:t>
            </w:r>
            <w:proofErr w:type="spellEnd"/>
            <w:r w:rsidRPr="00C100C4">
              <w:rPr>
                <w:b/>
                <w:bCs/>
                <w:u w:val="single"/>
              </w:rPr>
              <w:t xml:space="preserve"> (1 ks)</w:t>
            </w:r>
          </w:p>
        </w:tc>
      </w:tr>
      <w:tr w:rsidR="00C100C4" w14:paraId="1D2C33EB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82E52A" w14:textId="273B76DA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1.69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E9E6875" w14:textId="61F622CE" w:rsidR="00C100C4" w:rsidRPr="00657C14" w:rsidRDefault="00C100C4" w:rsidP="00C100C4">
            <w:pPr>
              <w:jc w:val="both"/>
            </w:pPr>
            <w:r w:rsidRPr="00F27271">
              <w:t xml:space="preserve">Velikost </w:t>
            </w:r>
            <w:r>
              <w:t xml:space="preserve">aktivní plochy </w:t>
            </w:r>
            <w:r w:rsidRPr="00F27271">
              <w:t>detektoru min. 4</w:t>
            </w:r>
            <w:r>
              <w:t>2</w:t>
            </w:r>
            <w:r w:rsidRPr="00F27271">
              <w:t>x4</w:t>
            </w:r>
            <w:r>
              <w:t>2 cm.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E1A0F11" w14:textId="6B0FC9E1" w:rsidR="00C100C4" w:rsidRPr="006B7004" w:rsidRDefault="00C100C4" w:rsidP="00C100C4">
            <w:pPr>
              <w:jc w:val="center"/>
            </w:pPr>
            <w:r w:rsidRPr="00DA4B7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8C0F2B6" w14:textId="62D30E90" w:rsidR="00C100C4" w:rsidRDefault="00C100C4" w:rsidP="00C100C4">
            <w:pPr>
              <w:jc w:val="center"/>
              <w:rPr>
                <w:color w:val="FF0000"/>
              </w:rPr>
            </w:pPr>
            <w:r w:rsidRPr="00F54961">
              <w:rPr>
                <w:color w:val="FF0000"/>
              </w:rPr>
              <w:t>(doplní dodavatel)</w:t>
            </w:r>
          </w:p>
        </w:tc>
      </w:tr>
      <w:tr w:rsidR="00C100C4" w14:paraId="4E756B58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26402A4" w14:textId="48908565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1C62E50" w14:textId="3AA21E37" w:rsidR="00C100C4" w:rsidRPr="00657C14" w:rsidRDefault="00C100C4" w:rsidP="00C100C4">
            <w:pPr>
              <w:jc w:val="both"/>
            </w:pPr>
            <w:r>
              <w:t xml:space="preserve">Typ konverzní vrstvy </w:t>
            </w:r>
            <w:proofErr w:type="spellStart"/>
            <w:r>
              <w:t>Csl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AEB79A6" w14:textId="57C09A9F" w:rsidR="00C100C4" w:rsidRPr="006B7004" w:rsidRDefault="00C100C4" w:rsidP="00C100C4">
            <w:pPr>
              <w:jc w:val="center"/>
            </w:pPr>
            <w:r w:rsidRPr="00DA4B79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6A68CD3" w14:textId="55E2832D" w:rsidR="00C100C4" w:rsidRDefault="00C100C4" w:rsidP="00C100C4">
            <w:pPr>
              <w:jc w:val="center"/>
              <w:rPr>
                <w:color w:val="FF0000"/>
              </w:rPr>
            </w:pPr>
            <w:r w:rsidRPr="00F54961">
              <w:rPr>
                <w:color w:val="FF0000"/>
              </w:rPr>
              <w:t>(doplní dodavatel)</w:t>
            </w:r>
          </w:p>
        </w:tc>
      </w:tr>
      <w:tr w:rsidR="00C100C4" w14:paraId="342BFF68" w14:textId="77777777" w:rsidTr="00C100C4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54920BA" w14:textId="796EC2C2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5E0B3" w:themeFill="accent6" w:themeFillTint="66"/>
          </w:tcPr>
          <w:p w14:paraId="21795836" w14:textId="2D4DA2DF" w:rsidR="00C100C4" w:rsidRPr="00657C14" w:rsidRDefault="00C100C4" w:rsidP="00C100C4">
            <w:pPr>
              <w:jc w:val="both"/>
            </w:pPr>
            <w:r w:rsidRPr="00AD2B7A">
              <w:rPr>
                <w:bCs/>
              </w:rPr>
              <w:t>Rozlišení detektoru (velikost pixelu) max</w:t>
            </w:r>
            <w:r>
              <w:rPr>
                <w:bCs/>
              </w:rPr>
              <w:t>.</w:t>
            </w:r>
            <w:r w:rsidRPr="00AD2B7A">
              <w:rPr>
                <w:bCs/>
              </w:rPr>
              <w:t xml:space="preserve"> </w:t>
            </w:r>
            <w:r>
              <w:rPr>
                <w:bCs/>
              </w:rPr>
              <w:t>16</w:t>
            </w:r>
            <w:r w:rsidRPr="00AD2B7A">
              <w:rPr>
                <w:bCs/>
              </w:rPr>
              <w:t>0 µm.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58448735" w14:textId="77777777" w:rsidR="00C100C4" w:rsidRPr="00A17856" w:rsidRDefault="00C100C4" w:rsidP="00C100C4">
            <w:pPr>
              <w:jc w:val="center"/>
              <w:rPr>
                <w:b/>
                <w:bCs/>
              </w:rPr>
            </w:pPr>
            <w:r w:rsidRPr="00A17856">
              <w:rPr>
                <w:b/>
                <w:bCs/>
              </w:rPr>
              <w:t>Hodnocený parametr</w:t>
            </w:r>
          </w:p>
          <w:p w14:paraId="4739E4E3" w14:textId="5803F423" w:rsidR="00C100C4" w:rsidRPr="00DA4B79" w:rsidRDefault="00C100C4" w:rsidP="00C100C4">
            <w:pPr>
              <w:jc w:val="center"/>
            </w:pPr>
            <w:r>
              <w:t>(musí být splněn)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2AB9D488" w14:textId="61E3DFC0" w:rsidR="00C100C4" w:rsidRPr="00A17856" w:rsidRDefault="00C100C4" w:rsidP="00C100C4">
            <w:pPr>
              <w:jc w:val="center"/>
              <w:rPr>
                <w:b/>
                <w:bCs/>
              </w:rPr>
            </w:pPr>
            <w:r w:rsidRPr="00A17856">
              <w:rPr>
                <w:b/>
                <w:bCs/>
              </w:rPr>
              <w:t>Uveďte hodnotu</w:t>
            </w:r>
            <w:r w:rsidR="003230FB">
              <w:rPr>
                <w:b/>
                <w:bCs/>
              </w:rPr>
              <w:t>*</w:t>
            </w:r>
          </w:p>
          <w:p w14:paraId="130EA711" w14:textId="361B3BE0" w:rsidR="00C100C4" w:rsidRPr="00F54961" w:rsidRDefault="00C100C4" w:rsidP="00C100C4">
            <w:pPr>
              <w:jc w:val="center"/>
              <w:rPr>
                <w:color w:val="FF0000"/>
              </w:rPr>
            </w:pPr>
            <w:r w:rsidRPr="00A17856">
              <w:rPr>
                <w:color w:val="FF0000"/>
              </w:rPr>
              <w:t>(doplní dodavatel)</w:t>
            </w:r>
          </w:p>
        </w:tc>
      </w:tr>
      <w:tr w:rsidR="00C100C4" w14:paraId="49244FE8" w14:textId="77777777" w:rsidTr="00C100C4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257F3AB2" w14:textId="4F3CA074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1.72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5E0B3" w:themeFill="accent6" w:themeFillTint="66"/>
          </w:tcPr>
          <w:p w14:paraId="1CFB8D57" w14:textId="1DB3F148" w:rsidR="00C100C4" w:rsidRPr="00657C14" w:rsidRDefault="00C100C4" w:rsidP="00C100C4">
            <w:pPr>
              <w:jc w:val="both"/>
            </w:pPr>
            <w:r w:rsidRPr="00AD2B7A">
              <w:rPr>
                <w:bCs/>
              </w:rPr>
              <w:t xml:space="preserve">Hloubkové rozlišení při A/D konverzi min. 14 bitů.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C5E0B3" w:themeFill="accent6" w:themeFillTint="66"/>
            <w:vAlign w:val="center"/>
          </w:tcPr>
          <w:p w14:paraId="4DD4CB61" w14:textId="77777777" w:rsidR="00C100C4" w:rsidRPr="00A17856" w:rsidRDefault="00C100C4" w:rsidP="00C100C4">
            <w:pPr>
              <w:jc w:val="center"/>
              <w:rPr>
                <w:b/>
                <w:bCs/>
              </w:rPr>
            </w:pPr>
            <w:r w:rsidRPr="00A17856">
              <w:rPr>
                <w:b/>
                <w:bCs/>
              </w:rPr>
              <w:t>Hodnocený parametr</w:t>
            </w:r>
          </w:p>
          <w:p w14:paraId="796A11CD" w14:textId="778B1B41" w:rsidR="00C100C4" w:rsidRPr="00DA4B79" w:rsidRDefault="00C100C4" w:rsidP="00C100C4">
            <w:pPr>
              <w:jc w:val="center"/>
            </w:pPr>
            <w:r>
              <w:t>(musí být splněn)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C5E0B3" w:themeFill="accent6" w:themeFillTint="66"/>
            <w:vAlign w:val="center"/>
          </w:tcPr>
          <w:p w14:paraId="2EA196B5" w14:textId="7E0BAA3A" w:rsidR="00C100C4" w:rsidRPr="00A17856" w:rsidRDefault="00C100C4" w:rsidP="00C100C4">
            <w:pPr>
              <w:jc w:val="center"/>
              <w:rPr>
                <w:b/>
                <w:bCs/>
              </w:rPr>
            </w:pPr>
            <w:r w:rsidRPr="00A17856">
              <w:rPr>
                <w:b/>
                <w:bCs/>
              </w:rPr>
              <w:t>Uveďte hodnotu</w:t>
            </w:r>
            <w:r w:rsidR="003230FB">
              <w:rPr>
                <w:b/>
                <w:bCs/>
              </w:rPr>
              <w:t>*</w:t>
            </w:r>
          </w:p>
          <w:p w14:paraId="7539E572" w14:textId="081F6E9B" w:rsidR="00C100C4" w:rsidRPr="00F54961" w:rsidRDefault="00C100C4" w:rsidP="00C100C4">
            <w:pPr>
              <w:jc w:val="center"/>
              <w:rPr>
                <w:color w:val="FF0000"/>
              </w:rPr>
            </w:pPr>
            <w:r w:rsidRPr="00A17856">
              <w:rPr>
                <w:color w:val="FF0000"/>
              </w:rPr>
              <w:t>(doplní dodavatel)</w:t>
            </w:r>
          </w:p>
        </w:tc>
      </w:tr>
      <w:tr w:rsidR="003230FB" w14:paraId="6F6D6480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D5A9D0B" w14:textId="407CEE28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847A3BC" w14:textId="63C92082" w:rsidR="003230FB" w:rsidRPr="00657C14" w:rsidRDefault="003230FB" w:rsidP="003230FB">
            <w:pPr>
              <w:jc w:val="both"/>
            </w:pPr>
            <w:r w:rsidRPr="003B138A">
              <w:t xml:space="preserve">Rychlý náhled na snímek </w:t>
            </w:r>
            <w:r>
              <w:t>max. 2 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F613D22" w14:textId="343B0BCE" w:rsidR="003230FB" w:rsidRPr="00DA4B7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0733963" w14:textId="5840B487" w:rsidR="003230FB" w:rsidRPr="00F54961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48B2BFA4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9FFA75F" w14:textId="51C63770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FC4F1E7" w14:textId="35F0FC1C" w:rsidR="003230FB" w:rsidRPr="00657C14" w:rsidRDefault="003230FB" w:rsidP="003230FB">
            <w:pPr>
              <w:jc w:val="both"/>
            </w:pPr>
            <w:r w:rsidRPr="003B138A">
              <w:t>Plné rozlišení snímku</w:t>
            </w:r>
            <w:r>
              <w:t xml:space="preserve"> max. 6 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18117A4" w14:textId="455A7EF4" w:rsidR="003230FB" w:rsidRPr="00DA4B79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074B78E" w14:textId="3BC51D4C" w:rsidR="003230FB" w:rsidRPr="00F54961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C100C4" w14:paraId="37BCDFBC" w14:textId="77777777" w:rsidTr="008166E4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33A7643A" w14:textId="437910E4" w:rsidR="00C100C4" w:rsidRPr="008C788E" w:rsidRDefault="00C100C4" w:rsidP="00C100C4">
            <w:pPr>
              <w:jc w:val="center"/>
              <w:rPr>
                <w:b/>
                <w:bCs/>
                <w:color w:val="FF0000"/>
                <w:u w:val="single"/>
              </w:rPr>
            </w:pPr>
            <w:r>
              <w:rPr>
                <w:b/>
                <w:bCs/>
                <w:u w:val="single"/>
              </w:rPr>
              <w:t>Plochý bezdrátový (přenosný) detektor pro přímou digitalizaci (1 ks)</w:t>
            </w:r>
          </w:p>
        </w:tc>
      </w:tr>
      <w:tr w:rsidR="00C100C4" w14:paraId="3DECDD4A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773E9CE" w14:textId="759623A9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4DD53C9" w14:textId="339067BD" w:rsidR="00C100C4" w:rsidRPr="00657C14" w:rsidRDefault="00C100C4" w:rsidP="00C100C4">
            <w:pPr>
              <w:jc w:val="both"/>
            </w:pPr>
            <w:r w:rsidRPr="00F27271">
              <w:t>Velikost detektoru</w:t>
            </w:r>
            <w:r>
              <w:t xml:space="preserve"> 35x43 cm nebo větší.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9E41896" w14:textId="12F8B688" w:rsidR="00C100C4" w:rsidRPr="006B7004" w:rsidRDefault="00C100C4" w:rsidP="00C100C4">
            <w:pPr>
              <w:jc w:val="center"/>
            </w:pPr>
            <w:r w:rsidRPr="00C4354B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E903924" w14:textId="6DCF3F85" w:rsidR="00C100C4" w:rsidRDefault="00C100C4" w:rsidP="00C100C4">
            <w:pPr>
              <w:jc w:val="center"/>
              <w:rPr>
                <w:color w:val="FF0000"/>
              </w:rPr>
            </w:pPr>
            <w:r w:rsidRPr="00925E92">
              <w:rPr>
                <w:color w:val="FF0000"/>
              </w:rPr>
              <w:t>(doplní dodavatel)</w:t>
            </w:r>
          </w:p>
        </w:tc>
      </w:tr>
      <w:tr w:rsidR="00C100C4" w14:paraId="0CB2BEDA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0F16BD2" w14:textId="17302B7B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8C21B8D" w14:textId="45E89567" w:rsidR="00C100C4" w:rsidRPr="00657C14" w:rsidRDefault="00C100C4" w:rsidP="00C100C4">
            <w:pPr>
              <w:jc w:val="both"/>
            </w:pPr>
            <w:r>
              <w:t xml:space="preserve">Typ konverzní vrstvy </w:t>
            </w:r>
            <w:proofErr w:type="spellStart"/>
            <w:r>
              <w:t>Csl</w:t>
            </w:r>
            <w:proofErr w:type="spellEnd"/>
            <w: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9A7B5E9" w14:textId="00448836" w:rsidR="00C100C4" w:rsidRPr="006B7004" w:rsidRDefault="00C100C4" w:rsidP="00C100C4">
            <w:pPr>
              <w:jc w:val="center"/>
            </w:pPr>
            <w:r w:rsidRPr="00DE4206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1FA5C46" w14:textId="151DAF69" w:rsidR="00C100C4" w:rsidRDefault="00C100C4" w:rsidP="00C100C4">
            <w:pPr>
              <w:jc w:val="center"/>
              <w:rPr>
                <w:color w:val="FF0000"/>
              </w:rPr>
            </w:pPr>
            <w:r w:rsidRPr="00A2456D">
              <w:rPr>
                <w:color w:val="FF0000"/>
              </w:rPr>
              <w:t>(doplní dodavatel)</w:t>
            </w:r>
          </w:p>
        </w:tc>
      </w:tr>
      <w:tr w:rsidR="00324C3A" w14:paraId="3918A305" w14:textId="77777777" w:rsidTr="00622CFD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69F446C" w14:textId="4903F6C4" w:rsidR="00324C3A" w:rsidRPr="007E6468" w:rsidRDefault="00324C3A" w:rsidP="00324C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710D401" w14:textId="1D6FF72A" w:rsidR="00324C3A" w:rsidRPr="00657C14" w:rsidRDefault="00324C3A" w:rsidP="00324C3A">
            <w:pPr>
              <w:jc w:val="both"/>
            </w:pPr>
            <w:r w:rsidRPr="00AD2B7A">
              <w:rPr>
                <w:bCs/>
              </w:rPr>
              <w:t>Rozlišení detektoru (velikost pixelu) max</w:t>
            </w:r>
            <w:r>
              <w:rPr>
                <w:bCs/>
              </w:rPr>
              <w:t>.</w:t>
            </w:r>
            <w:r w:rsidRPr="00AD2B7A">
              <w:rPr>
                <w:bCs/>
              </w:rPr>
              <w:t xml:space="preserve"> </w:t>
            </w:r>
            <w:r>
              <w:rPr>
                <w:bCs/>
              </w:rPr>
              <w:t>16</w:t>
            </w:r>
            <w:r w:rsidRPr="00AD2B7A">
              <w:rPr>
                <w:bCs/>
              </w:rPr>
              <w:t>0 µm.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A1EC01" w14:textId="7516475A" w:rsidR="00324C3A" w:rsidRPr="006B7004" w:rsidRDefault="00324C3A" w:rsidP="00324C3A">
            <w:pPr>
              <w:jc w:val="center"/>
            </w:pPr>
            <w:r w:rsidRPr="001813C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DE79A55" w14:textId="7CBC2B38" w:rsidR="00324C3A" w:rsidRDefault="00324C3A" w:rsidP="00324C3A">
            <w:pPr>
              <w:jc w:val="center"/>
              <w:rPr>
                <w:color w:val="FF0000"/>
              </w:rPr>
            </w:pPr>
            <w:r w:rsidRPr="00D147FC">
              <w:rPr>
                <w:color w:val="FF0000"/>
              </w:rPr>
              <w:t>(doplní dodavatel)</w:t>
            </w:r>
          </w:p>
        </w:tc>
      </w:tr>
      <w:tr w:rsidR="00324C3A" w14:paraId="664BAF9F" w14:textId="77777777" w:rsidTr="00622CFD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FB2D1D1" w14:textId="314FE4C5" w:rsidR="00324C3A" w:rsidRPr="007E6468" w:rsidRDefault="00324C3A" w:rsidP="00324C3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A284188" w14:textId="1E376B8C" w:rsidR="00324C3A" w:rsidRPr="00657C14" w:rsidRDefault="00324C3A" w:rsidP="00324C3A">
            <w:pPr>
              <w:jc w:val="both"/>
            </w:pPr>
            <w:r w:rsidRPr="00AD2B7A">
              <w:rPr>
                <w:bCs/>
              </w:rPr>
              <w:t xml:space="preserve">Hloubkové rozlišení při A/D konverzi min. 14 bitů.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566A299" w14:textId="3A9B05B0" w:rsidR="00324C3A" w:rsidRPr="006B7004" w:rsidRDefault="00324C3A" w:rsidP="00324C3A">
            <w:pPr>
              <w:jc w:val="center"/>
            </w:pPr>
            <w:r w:rsidRPr="001813C3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D789729" w14:textId="0CC93FCD" w:rsidR="00324C3A" w:rsidRDefault="00324C3A" w:rsidP="00324C3A">
            <w:pPr>
              <w:jc w:val="center"/>
              <w:rPr>
                <w:color w:val="FF0000"/>
              </w:rPr>
            </w:pPr>
            <w:r w:rsidRPr="00D147FC">
              <w:rPr>
                <w:color w:val="FF0000"/>
              </w:rPr>
              <w:t>(doplní dodavatel)</w:t>
            </w:r>
          </w:p>
        </w:tc>
      </w:tr>
      <w:tr w:rsidR="00C100C4" w14:paraId="14E10AE3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C37A385" w14:textId="151BD828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1.79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891231" w14:textId="6C3B6B6C" w:rsidR="00C100C4" w:rsidRPr="00657C14" w:rsidRDefault="00C100C4" w:rsidP="00C100C4">
            <w:pPr>
              <w:jc w:val="both"/>
            </w:pPr>
            <w:r w:rsidRPr="00F27271">
              <w:t xml:space="preserve">Rychlý náhled na snímek </w:t>
            </w:r>
            <w:r>
              <w:t>max. 2 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E8B925A" w14:textId="709AB824" w:rsidR="00C100C4" w:rsidRPr="006B7004" w:rsidRDefault="00C100C4" w:rsidP="00C100C4">
            <w:pPr>
              <w:jc w:val="center"/>
            </w:pPr>
            <w:r w:rsidRPr="00DE4206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B7A7B83" w14:textId="29ECCCA5" w:rsidR="00C100C4" w:rsidRDefault="00C100C4" w:rsidP="00C100C4">
            <w:pPr>
              <w:jc w:val="center"/>
              <w:rPr>
                <w:color w:val="FF0000"/>
              </w:rPr>
            </w:pPr>
            <w:r w:rsidRPr="00A2456D">
              <w:rPr>
                <w:color w:val="FF0000"/>
              </w:rPr>
              <w:t>(doplní dodavatel)</w:t>
            </w:r>
          </w:p>
        </w:tc>
      </w:tr>
      <w:tr w:rsidR="00C100C4" w14:paraId="49EE8F22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15562536" w14:textId="199693E9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4DE4490" w14:textId="3E94EFDE" w:rsidR="00C100C4" w:rsidRDefault="00C100C4" w:rsidP="00C100C4">
            <w:pPr>
              <w:jc w:val="both"/>
            </w:pPr>
            <w:r>
              <w:t>Plné rozlišení snímku max. 6 s.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DF907C6" w14:textId="0C47C4CF" w:rsidR="00C100C4" w:rsidRPr="00DE4206" w:rsidRDefault="00C100C4" w:rsidP="00C100C4">
            <w:pPr>
              <w:jc w:val="center"/>
            </w:pPr>
            <w:r w:rsidRPr="00DE4206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5AC315D" w14:textId="33A37A51" w:rsidR="00C100C4" w:rsidRPr="00A2456D" w:rsidRDefault="00C100C4" w:rsidP="00C100C4">
            <w:pPr>
              <w:jc w:val="center"/>
              <w:rPr>
                <w:color w:val="FF0000"/>
              </w:rPr>
            </w:pPr>
            <w:r w:rsidRPr="00605C57">
              <w:rPr>
                <w:color w:val="FF0000"/>
              </w:rPr>
              <w:t>(doplní dodavatel)</w:t>
            </w:r>
          </w:p>
        </w:tc>
      </w:tr>
      <w:tr w:rsidR="00C100C4" w14:paraId="6044F10A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6A2E00" w14:textId="4C7AD63D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F73747E" w14:textId="72C2E532" w:rsidR="00C100C4" w:rsidRPr="005B037F" w:rsidRDefault="00C100C4" w:rsidP="00C100C4">
            <w:pPr>
              <w:jc w:val="both"/>
              <w:rPr>
                <w:rFonts w:cs="Arial"/>
              </w:rPr>
            </w:pPr>
            <w:r w:rsidRPr="00542F48">
              <w:t>Hmotnost detektoru vč. baterie</w:t>
            </w:r>
            <w:r w:rsidRPr="00542F48">
              <w:tab/>
            </w:r>
            <w:r>
              <w:t xml:space="preserve"> max. 3,5 kg.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B48D99D" w14:textId="385601BB" w:rsidR="00C100C4" w:rsidRPr="00DE4206" w:rsidRDefault="00C100C4" w:rsidP="00C100C4">
            <w:pPr>
              <w:jc w:val="center"/>
            </w:pPr>
            <w:r w:rsidRPr="00DE4206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4D1660E" w14:textId="21983CD6" w:rsidR="00C100C4" w:rsidRPr="00A2456D" w:rsidRDefault="00C100C4" w:rsidP="00C100C4">
            <w:pPr>
              <w:jc w:val="center"/>
              <w:rPr>
                <w:color w:val="FF0000"/>
              </w:rPr>
            </w:pPr>
            <w:r w:rsidRPr="00605C57">
              <w:rPr>
                <w:color w:val="FF0000"/>
              </w:rPr>
              <w:t>(doplní dodavatel)</w:t>
            </w:r>
          </w:p>
        </w:tc>
      </w:tr>
      <w:tr w:rsidR="00C100C4" w14:paraId="7AB847E5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3527441" w14:textId="4CDD73C9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D428EA6" w14:textId="39DFAF4B" w:rsidR="00C100C4" w:rsidRPr="005B037F" w:rsidRDefault="00C100C4" w:rsidP="00C100C4">
            <w:pPr>
              <w:jc w:val="both"/>
              <w:rPr>
                <w:rFonts w:cs="Arial"/>
              </w:rPr>
            </w:pPr>
            <w:r w:rsidRPr="00542F48">
              <w:t xml:space="preserve">Mechanické zatížení vahou pacienta plošně/bodově </w:t>
            </w:r>
            <w:r>
              <w:t xml:space="preserve">min. </w:t>
            </w:r>
            <w:proofErr w:type="gramStart"/>
            <w:r>
              <w:t>150kg</w:t>
            </w:r>
            <w:proofErr w:type="gramEnd"/>
            <w:r>
              <w:t>/100kg.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D673027" w14:textId="07CC239B" w:rsidR="00C100C4" w:rsidRPr="00DE4206" w:rsidRDefault="00C100C4" w:rsidP="00C100C4">
            <w:pPr>
              <w:jc w:val="center"/>
            </w:pPr>
            <w:r w:rsidRPr="001C1B60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AAF1B55" w14:textId="0F2B05C8" w:rsidR="00C100C4" w:rsidRPr="00A2456D" w:rsidRDefault="00C100C4" w:rsidP="00C100C4">
            <w:pPr>
              <w:jc w:val="center"/>
              <w:rPr>
                <w:color w:val="FF0000"/>
              </w:rPr>
            </w:pPr>
            <w:r w:rsidRPr="00CA6181">
              <w:rPr>
                <w:color w:val="FF0000"/>
              </w:rPr>
              <w:t>(doplní dodavatel)</w:t>
            </w:r>
          </w:p>
        </w:tc>
      </w:tr>
      <w:tr w:rsidR="00C100C4" w14:paraId="63C1FD4D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C86BA2C" w14:textId="41737DB8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7A0E2C8" w14:textId="55549B19" w:rsidR="00C100C4" w:rsidRPr="005B037F" w:rsidRDefault="00C100C4" w:rsidP="00C100C4">
            <w:pPr>
              <w:jc w:val="both"/>
              <w:rPr>
                <w:rFonts w:cs="Arial"/>
              </w:rPr>
            </w:pPr>
            <w:r w:rsidRPr="00542F48">
              <w:t>Aut</w:t>
            </w:r>
            <w:r>
              <w:t>omatická detekce expozice (AED).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228E05C" w14:textId="3D7E9BF1" w:rsidR="00C100C4" w:rsidRPr="00DE4206" w:rsidRDefault="00C100C4" w:rsidP="00C100C4">
            <w:pPr>
              <w:jc w:val="center"/>
            </w:pPr>
            <w:r w:rsidRPr="001C1B60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533EAC2" w14:textId="00898D8C" w:rsidR="00C100C4" w:rsidRPr="00A2456D" w:rsidRDefault="00C100C4" w:rsidP="00C100C4">
            <w:pPr>
              <w:jc w:val="center"/>
              <w:rPr>
                <w:color w:val="FF0000"/>
              </w:rPr>
            </w:pPr>
            <w:r w:rsidRPr="00CA6181">
              <w:rPr>
                <w:color w:val="FF0000"/>
              </w:rPr>
              <w:t>(doplní dodavatel)</w:t>
            </w:r>
          </w:p>
        </w:tc>
      </w:tr>
      <w:tr w:rsidR="00C100C4" w14:paraId="3FC3D667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139826F" w14:textId="1D94E674" w:rsidR="00C100C4" w:rsidRPr="007E6468" w:rsidRDefault="00324C3A" w:rsidP="00C100C4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64DC080" w14:textId="29CEF988" w:rsidR="00C100C4" w:rsidRPr="005B037F" w:rsidRDefault="00C100C4" w:rsidP="00C100C4">
            <w:pPr>
              <w:jc w:val="both"/>
              <w:rPr>
                <w:rFonts w:cs="Arial"/>
              </w:rPr>
            </w:pPr>
            <w:r w:rsidRPr="00542F48">
              <w:t xml:space="preserve">Náhradní baterie </w:t>
            </w:r>
            <w:r>
              <w:t>pro detektor a dobíjecí stanice.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FDEE916" w14:textId="3D3153F4" w:rsidR="00C100C4" w:rsidRPr="00DE4206" w:rsidRDefault="00C100C4" w:rsidP="00C100C4">
            <w:pPr>
              <w:jc w:val="center"/>
            </w:pPr>
            <w:r w:rsidRPr="001C1B60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5A0AAC3" w14:textId="3807D6B4" w:rsidR="00C100C4" w:rsidRPr="00A2456D" w:rsidRDefault="00C100C4" w:rsidP="00C100C4">
            <w:pPr>
              <w:jc w:val="center"/>
              <w:rPr>
                <w:color w:val="FF0000"/>
              </w:rPr>
            </w:pPr>
            <w:r w:rsidRPr="00CA6181">
              <w:rPr>
                <w:color w:val="FF0000"/>
              </w:rPr>
              <w:t>(doplní dodavatel)</w:t>
            </w:r>
          </w:p>
        </w:tc>
      </w:tr>
      <w:tr w:rsidR="00C100C4" w14:paraId="1DA75855" w14:textId="77777777" w:rsidTr="008C788E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002EC77B" w14:textId="66ED3660" w:rsidR="00C100C4" w:rsidRPr="008C788E" w:rsidRDefault="00C100C4" w:rsidP="00C100C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Další příslušenství</w:t>
            </w:r>
          </w:p>
        </w:tc>
      </w:tr>
      <w:tr w:rsidR="003230FB" w14:paraId="7DBA0FAD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6B3E2E66" w14:textId="60DA1C65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4B86E6D4" w14:textId="6115B601" w:rsidR="003230FB" w:rsidRPr="00657C14" w:rsidRDefault="003230FB" w:rsidP="003230FB">
            <w:pPr>
              <w:jc w:val="both"/>
            </w:pPr>
            <w:r w:rsidRPr="00CF26C7">
              <w:t xml:space="preserve">Dorozumívací obousměrné akustické zařízení mezi vyšetřovnou a </w:t>
            </w:r>
            <w:proofErr w:type="spellStart"/>
            <w:r w:rsidRPr="00CF26C7">
              <w:t>ovladovnou</w:t>
            </w:r>
            <w:proofErr w:type="spellEnd"/>
            <w:r w:rsidRPr="00CF26C7">
              <w:t xml:space="preserve"> (Interkom).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15242E3" w14:textId="57A2CEE0" w:rsidR="003230FB" w:rsidRPr="006B7004" w:rsidRDefault="003230FB" w:rsidP="003230FB">
            <w:pPr>
              <w:jc w:val="center"/>
            </w:pPr>
            <w:r w:rsidRPr="0007524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DCB936" w14:textId="5FE00B96" w:rsidR="003230FB" w:rsidRDefault="003230FB" w:rsidP="003230FB">
            <w:pPr>
              <w:jc w:val="center"/>
              <w:rPr>
                <w:color w:val="FF0000"/>
              </w:rPr>
            </w:pPr>
            <w:r w:rsidRPr="00882F46">
              <w:rPr>
                <w:color w:val="FF0000"/>
              </w:rPr>
              <w:t>(doplní dodavatel)</w:t>
            </w:r>
          </w:p>
        </w:tc>
      </w:tr>
      <w:tr w:rsidR="003230FB" w14:paraId="54591384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768303B" w14:textId="2F53A783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1.86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30F0A31" w14:textId="18F43E93" w:rsidR="003230FB" w:rsidRPr="00657C14" w:rsidRDefault="003230FB" w:rsidP="003230FB">
            <w:pPr>
              <w:jc w:val="both"/>
            </w:pPr>
            <w:r w:rsidRPr="00CF26C7">
              <w:t>Stoj</w:t>
            </w:r>
            <w:r>
              <w:t>an pro vyšetření celých končetin a páteře stojícího pacienta.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306F3EF" w14:textId="1BE73C45" w:rsidR="003230FB" w:rsidRPr="006B7004" w:rsidRDefault="003230FB" w:rsidP="003230FB">
            <w:pPr>
              <w:jc w:val="center"/>
            </w:pPr>
            <w:r w:rsidRPr="0007524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4CC8F483" w14:textId="3129750D" w:rsidR="003230FB" w:rsidRDefault="003230FB" w:rsidP="003230FB">
            <w:pPr>
              <w:jc w:val="center"/>
              <w:rPr>
                <w:color w:val="FF0000"/>
              </w:rPr>
            </w:pPr>
            <w:r w:rsidRPr="00882F46">
              <w:rPr>
                <w:color w:val="FF0000"/>
              </w:rPr>
              <w:t>(doplní dodavatel)</w:t>
            </w:r>
          </w:p>
        </w:tc>
      </w:tr>
      <w:tr w:rsidR="003230FB" w14:paraId="7DF51514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A76159B" w14:textId="05003FF4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1.87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6F278BB6" w14:textId="6D114AB1" w:rsidR="003230FB" w:rsidRPr="008C788E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  <w:r w:rsidRPr="00CF26C7">
              <w:t>Držák pro uchycení volného detektoru ke</w:t>
            </w:r>
            <w:r>
              <w:t xml:space="preserve"> stolu (horizontální projekce).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B27ABFE" w14:textId="10FFF531" w:rsidR="003230FB" w:rsidRPr="006B7004" w:rsidRDefault="003230FB" w:rsidP="003230FB">
            <w:pPr>
              <w:jc w:val="center"/>
            </w:pPr>
            <w:r w:rsidRPr="00075247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1BFE1840" w14:textId="1E7C3B5B" w:rsidR="003230FB" w:rsidRDefault="003230FB" w:rsidP="003230FB">
            <w:pPr>
              <w:jc w:val="center"/>
              <w:rPr>
                <w:color w:val="FF0000"/>
              </w:rPr>
            </w:pPr>
            <w:r w:rsidRPr="00882F46">
              <w:rPr>
                <w:color w:val="FF0000"/>
              </w:rPr>
              <w:t>(doplní dodavatel)</w:t>
            </w:r>
          </w:p>
        </w:tc>
      </w:tr>
      <w:tr w:rsidR="003230FB" w14:paraId="0C3BD411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CF7489A" w14:textId="40BCEBFF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1.88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A8F39F" w14:textId="4B6B5878" w:rsidR="003230FB" w:rsidRPr="008C788E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  <w:r w:rsidRPr="0033351D">
              <w:t>2ks ochranných zástěr a 2ks ochranných límců.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D96CCAA" w14:textId="4ADB42E7" w:rsidR="003230FB" w:rsidRPr="00075247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5D366E8C" w14:textId="58A26CA9" w:rsidR="003230FB" w:rsidRPr="00882F46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3717EDD0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8B78FCF" w14:textId="3B42BAB4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1.89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514B771" w14:textId="702DCA48" w:rsidR="003230FB" w:rsidRPr="008C788E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  <w:r w:rsidRPr="0033351D">
              <w:t xml:space="preserve">Sada 4 ks </w:t>
            </w:r>
            <w:proofErr w:type="spellStart"/>
            <w:r w:rsidRPr="0033351D">
              <w:t>gonádových</w:t>
            </w:r>
            <w:proofErr w:type="spellEnd"/>
            <w:r w:rsidRPr="0033351D">
              <w:t xml:space="preserve"> zástěr na pružné obruči včetně držáků na zeď.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6CE2938" w14:textId="6A2F79F1" w:rsidR="003230FB" w:rsidRPr="00075247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2E10018B" w14:textId="3A65F7A1" w:rsidR="003230FB" w:rsidRPr="00882F46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552111B9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2402A290" w14:textId="5F07577C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1.90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42326A9" w14:textId="27B6326E" w:rsidR="003230FB" w:rsidRPr="008C788E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  <w:r w:rsidRPr="0033351D">
              <w:t>Kotevní prvky, rámy, rozvody od rozvaděče, jističe.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38EEBA7" w14:textId="74D9B699" w:rsidR="003230FB" w:rsidRPr="00075247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CF3195E" w14:textId="5F3F06FD" w:rsidR="003230FB" w:rsidRPr="00882F46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3DE49F76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FBF1729" w14:textId="204ED06E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1.91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0E8492D" w14:textId="13B96C9F" w:rsidR="003230FB" w:rsidRPr="008C788E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  <w:r w:rsidRPr="00765498">
              <w:t xml:space="preserve">Pomůcky pro provádění zkoušek provozní stálosti (dle ČSN EN 612 23-3-1) – fantom pro digitální skiagrafii a skiaskopii, zeslabovací vrstva </w:t>
            </w:r>
            <w:proofErr w:type="gramStart"/>
            <w:r>
              <w:t>2</w:t>
            </w:r>
            <w:r w:rsidRPr="00765498">
              <w:t>5mm</w:t>
            </w:r>
            <w:proofErr w:type="gramEnd"/>
            <w:r w:rsidRPr="00765498">
              <w:t xml:space="preserve"> AL, př</w:t>
            </w:r>
            <w:r>
              <w:t xml:space="preserve">ídavný filtr 1mm </w:t>
            </w:r>
            <w:proofErr w:type="spellStart"/>
            <w:r>
              <w:t>Cu</w:t>
            </w:r>
            <w:proofErr w:type="spellEnd"/>
            <w:r>
              <w:t>, držák.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A4C0F8C" w14:textId="0FFBF80C" w:rsidR="003230FB" w:rsidRPr="00075247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2FD63A6" w14:textId="5067998F" w:rsidR="003230FB" w:rsidRPr="00882F46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C100C4" w14:paraId="033F0043" w14:textId="77777777" w:rsidTr="00B13131">
        <w:trPr>
          <w:trHeight w:val="567"/>
        </w:trPr>
        <w:tc>
          <w:tcPr>
            <w:tcW w:w="9730" w:type="dxa"/>
            <w:gridSpan w:val="4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7CAAC" w:themeFill="accent2" w:themeFillTint="66"/>
            <w:vAlign w:val="center"/>
          </w:tcPr>
          <w:p w14:paraId="15DABADA" w14:textId="58F203E8" w:rsidR="00C100C4" w:rsidRPr="00B13131" w:rsidRDefault="003230FB" w:rsidP="00C100C4">
            <w:pPr>
              <w:jc w:val="center"/>
              <w:rPr>
                <w:b/>
                <w:bCs/>
                <w:u w:val="single"/>
              </w:rPr>
            </w:pPr>
            <w:r>
              <w:rPr>
                <w:b/>
                <w:bCs/>
                <w:u w:val="single"/>
              </w:rPr>
              <w:t>Ostatní požadavky</w:t>
            </w:r>
          </w:p>
        </w:tc>
      </w:tr>
      <w:tr w:rsidR="003230FB" w14:paraId="345EB905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3ECB077F" w14:textId="0CF537FB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1.92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7E00CABF" w14:textId="77777777" w:rsidR="003230FB" w:rsidRPr="008C788E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Ž</w:t>
            </w:r>
            <w:r w:rsidRPr="008C788E">
              <w:rPr>
                <w:rFonts w:cs="Arial"/>
              </w:rPr>
              <w:t>ivotnost přístroje min. 8 let, garance dodávky náhradních dílů min. 10 let</w:t>
            </w:r>
          </w:p>
          <w:p w14:paraId="0DEB7419" w14:textId="2077B79E" w:rsidR="003230FB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1CD1A3AC" w14:textId="57AC3296" w:rsidR="003230FB" w:rsidRPr="00181FF0" w:rsidRDefault="003230FB" w:rsidP="003230FB">
            <w:pPr>
              <w:jc w:val="center"/>
            </w:pPr>
            <w:r w:rsidRPr="0058715A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3180C6FE" w14:textId="22F06B4F" w:rsidR="003230FB" w:rsidRPr="00354CF1" w:rsidRDefault="003230FB" w:rsidP="003230FB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  <w:tr w:rsidR="003230FB" w14:paraId="5F665670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E56258E" w14:textId="31CABDE7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1.93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59EB9AD1" w14:textId="7F6EEA22" w:rsidR="003230FB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Možnost dalšího technického zhodnocování přístroje v průběh jeho života (update, upgrade, dovybavení novými technologiemi)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3E9F22C9" w14:textId="041D859A" w:rsidR="003230FB" w:rsidRPr="00181FF0" w:rsidRDefault="003230FB" w:rsidP="003230FB">
            <w:pPr>
              <w:jc w:val="center"/>
            </w:pPr>
            <w:r w:rsidRPr="0058715A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7A065135" w14:textId="7C518100" w:rsidR="003230FB" w:rsidRPr="00354CF1" w:rsidRDefault="003230FB" w:rsidP="003230FB">
            <w:pPr>
              <w:jc w:val="center"/>
              <w:rPr>
                <w:color w:val="FF0000"/>
              </w:rPr>
            </w:pPr>
            <w:r w:rsidRPr="00354CF1">
              <w:rPr>
                <w:color w:val="FF0000"/>
              </w:rPr>
              <w:t>(doplní dodavatel)</w:t>
            </w:r>
          </w:p>
        </w:tc>
      </w:tr>
      <w:tr w:rsidR="003230FB" w14:paraId="7BA627CE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7618AA3D" w14:textId="2D148945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1.94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47E697" w14:textId="5D191828" w:rsidR="003230FB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Záruční doba min. 2 roky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0065EF39" w14:textId="6B68B0F8" w:rsidR="003230FB" w:rsidRPr="0058715A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6197124E" w14:textId="2A59FFB3" w:rsidR="003230FB" w:rsidRPr="00354CF1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  <w:tr w:rsidR="003230FB" w14:paraId="2AF1FCB0" w14:textId="77777777" w:rsidTr="00A17856">
        <w:trPr>
          <w:trHeight w:val="567"/>
        </w:trPr>
        <w:tc>
          <w:tcPr>
            <w:tcW w:w="77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01CDAF01" w14:textId="233FBDC7" w:rsidR="003230FB" w:rsidRPr="007E6468" w:rsidRDefault="00324C3A" w:rsidP="003230F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1.95</w:t>
            </w:r>
          </w:p>
        </w:tc>
        <w:tc>
          <w:tcPr>
            <w:tcW w:w="489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6C08F79" w14:textId="77777777" w:rsidR="003230FB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Po dobu záruky provádět bezplatně:</w:t>
            </w:r>
          </w:p>
          <w:p w14:paraId="444CDFBC" w14:textId="77777777" w:rsidR="003230FB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- zkoušky dlouhodobé stability</w:t>
            </w:r>
          </w:p>
          <w:p w14:paraId="543013C6" w14:textId="77777777" w:rsidR="003230FB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  <w:r>
              <w:rPr>
                <w:rFonts w:cs="Arial"/>
              </w:rPr>
              <w:t>- BTK (případně kalibrace, validace)</w:t>
            </w:r>
          </w:p>
          <w:p w14:paraId="4ABF6725" w14:textId="77777777" w:rsidR="003230FB" w:rsidRDefault="003230FB" w:rsidP="003230FB">
            <w:pPr>
              <w:spacing w:after="200"/>
              <w:contextualSpacing/>
              <w:jc w:val="both"/>
              <w:rPr>
                <w:rFonts w:cs="Arial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14:paraId="2BE4CF9C" w14:textId="59B340BB" w:rsidR="003230FB" w:rsidRPr="0058715A" w:rsidRDefault="003230FB" w:rsidP="003230FB">
            <w:pPr>
              <w:jc w:val="center"/>
            </w:pPr>
            <w:r w:rsidRPr="00497A05">
              <w:t>Požadavek je absolutní, musí být splněn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14:paraId="03FD6400" w14:textId="4CC72372" w:rsidR="003230FB" w:rsidRPr="00354CF1" w:rsidRDefault="003230FB" w:rsidP="003230FB">
            <w:pPr>
              <w:jc w:val="center"/>
              <w:rPr>
                <w:color w:val="FF0000"/>
              </w:rPr>
            </w:pPr>
            <w:r w:rsidRPr="002E51AC">
              <w:rPr>
                <w:color w:val="FF0000"/>
              </w:rPr>
              <w:t>(doplní dodavatel)</w:t>
            </w:r>
          </w:p>
        </w:tc>
      </w:tr>
    </w:tbl>
    <w:p w14:paraId="76C4E8A7" w14:textId="77777777" w:rsidR="003230FB" w:rsidRDefault="003230FB" w:rsidP="00E06A43">
      <w:pPr>
        <w:rPr>
          <w:b/>
          <w:bCs/>
        </w:rPr>
      </w:pPr>
    </w:p>
    <w:p w14:paraId="4B7F49D7" w14:textId="77865056" w:rsidR="00E06A43" w:rsidRPr="003230FB" w:rsidRDefault="003230FB" w:rsidP="003230FB">
      <w:pPr>
        <w:jc w:val="both"/>
        <w:rPr>
          <w:i/>
          <w:iCs/>
        </w:rPr>
      </w:pPr>
      <w:r>
        <w:rPr>
          <w:b/>
          <w:bCs/>
        </w:rPr>
        <w:t xml:space="preserve">* </w:t>
      </w:r>
      <w:r w:rsidRPr="003230FB">
        <w:rPr>
          <w:i/>
          <w:iCs/>
        </w:rPr>
        <w:t>Účastník uvede údaje prokazující splnění požadovaných technických podmínek (u číselně vyjádřitelných hodnot uvede přímo nabízenou hodnotu), případně uvede odkaz na přílohu nabídky, kde jsou tyto údaje uvedeny.</w:t>
      </w:r>
    </w:p>
    <w:p w14:paraId="6745D339" w14:textId="2FFF1990" w:rsidR="00C400E2" w:rsidRDefault="00C400E2" w:rsidP="00E06A43">
      <w:pPr>
        <w:rPr>
          <w:b/>
          <w:bCs/>
        </w:rPr>
      </w:pPr>
    </w:p>
    <w:p w14:paraId="3A24B4D4" w14:textId="77777777" w:rsidR="003230FB" w:rsidRDefault="003230FB" w:rsidP="003230FB">
      <w:pPr>
        <w:jc w:val="both"/>
        <w:rPr>
          <w:b/>
          <w:bCs/>
        </w:rPr>
      </w:pPr>
      <w:r>
        <w:rPr>
          <w:b/>
          <w:bCs/>
        </w:rPr>
        <w:t>Doplňující informace:</w:t>
      </w:r>
    </w:p>
    <w:p w14:paraId="2D3A0973" w14:textId="77777777" w:rsidR="003230FB" w:rsidRDefault="003230FB" w:rsidP="003230FB">
      <w:pPr>
        <w:jc w:val="both"/>
      </w:pPr>
    </w:p>
    <w:p w14:paraId="268951DA" w14:textId="4FFE2A24" w:rsidR="003230FB" w:rsidRDefault="003230FB" w:rsidP="003230FB">
      <w:pPr>
        <w:spacing w:line="360" w:lineRule="auto"/>
        <w:jc w:val="both"/>
        <w:rPr>
          <w:szCs w:val="20"/>
        </w:rPr>
      </w:pPr>
      <w:r>
        <w:rPr>
          <w:szCs w:val="20"/>
        </w:rPr>
        <w:t>v rámci záruky budou BTK prováděny zdarma</w:t>
      </w:r>
      <w:r w:rsidR="00945674">
        <w:rPr>
          <w:szCs w:val="20"/>
        </w:rPr>
        <w:t>;</w:t>
      </w:r>
    </w:p>
    <w:p w14:paraId="7D15E033" w14:textId="6DFF4F7F" w:rsidR="003230FB" w:rsidRDefault="00945674" w:rsidP="003230FB">
      <w:pPr>
        <w:spacing w:line="360" w:lineRule="auto"/>
        <w:jc w:val="both"/>
        <w:rPr>
          <w:color w:val="FF0000"/>
          <w:szCs w:val="20"/>
        </w:rPr>
      </w:pPr>
      <w:r w:rsidRPr="00945674">
        <w:rPr>
          <w:szCs w:val="20"/>
          <w:u w:val="single"/>
        </w:rPr>
        <w:t>cena pozáručních BTK</w:t>
      </w:r>
      <w:r w:rsidRPr="00945674">
        <w:rPr>
          <w:szCs w:val="20"/>
        </w:rPr>
        <w:t xml:space="preserve"> v Kč bez DPH za 1 ks zdravotnického přístroje (cena zahrnuje veškeré úkony v souladu s doporučením výrobce, vč. výměny dílů, kontrolu elektrické bezpečnosti, veškeré mzdové a cestovní náklady servisního technika, vystavení protokolů a dokumentace)</w:t>
      </w:r>
      <w:r w:rsidR="003230FB">
        <w:rPr>
          <w:szCs w:val="20"/>
        </w:rPr>
        <w:tab/>
      </w:r>
      <w:r w:rsidR="003230FB">
        <w:rPr>
          <w:szCs w:val="20"/>
        </w:rPr>
        <w:tab/>
        <w:t xml:space="preserve">…………… </w:t>
      </w:r>
      <w:r w:rsidR="003230FB">
        <w:rPr>
          <w:color w:val="FF0000"/>
          <w:szCs w:val="20"/>
        </w:rPr>
        <w:t>(doplní dodavatel)</w:t>
      </w:r>
    </w:p>
    <w:p w14:paraId="4B46F3B8" w14:textId="1929E976" w:rsidR="003230FB" w:rsidRDefault="003230FB" w:rsidP="00945674">
      <w:pPr>
        <w:pStyle w:val="Odstavecseseznamem"/>
        <w:numPr>
          <w:ilvl w:val="0"/>
          <w:numId w:val="39"/>
        </w:numPr>
        <w:spacing w:line="360" w:lineRule="auto"/>
        <w:jc w:val="both"/>
        <w:rPr>
          <w:color w:val="FF0000"/>
          <w:szCs w:val="20"/>
        </w:rPr>
      </w:pPr>
      <w:r>
        <w:t>frekvence provádění BTK</w:t>
      </w:r>
      <w:r>
        <w:tab/>
      </w:r>
      <w:r>
        <w:tab/>
      </w:r>
      <w:r>
        <w:tab/>
      </w:r>
      <w:r>
        <w:tab/>
      </w:r>
      <w:r>
        <w:tab/>
        <w:t xml:space="preserve">…………… </w:t>
      </w:r>
      <w:r w:rsidRPr="00945674">
        <w:rPr>
          <w:color w:val="FF0000"/>
          <w:szCs w:val="20"/>
        </w:rPr>
        <w:t>(doplní dodavatel)</w:t>
      </w:r>
    </w:p>
    <w:p w14:paraId="77EE1580" w14:textId="77777777" w:rsidR="00945674" w:rsidRPr="00945674" w:rsidRDefault="00945674" w:rsidP="00945674">
      <w:pPr>
        <w:spacing w:line="360" w:lineRule="auto"/>
        <w:jc w:val="both"/>
        <w:rPr>
          <w:color w:val="FF0000"/>
          <w:szCs w:val="20"/>
        </w:rPr>
      </w:pPr>
    </w:p>
    <w:p w14:paraId="1BB3DD13" w14:textId="76CB1E64" w:rsidR="00945674" w:rsidRPr="00945674" w:rsidRDefault="00945674" w:rsidP="003230FB">
      <w:pPr>
        <w:spacing w:line="360" w:lineRule="auto"/>
        <w:jc w:val="both"/>
        <w:rPr>
          <w:szCs w:val="20"/>
          <w:u w:val="single"/>
        </w:rPr>
      </w:pPr>
      <w:r w:rsidRPr="00945674">
        <w:rPr>
          <w:szCs w:val="20"/>
          <w:u w:val="single"/>
        </w:rPr>
        <w:t>ceny za servisní práce v pozáruční době:</w:t>
      </w:r>
    </w:p>
    <w:p w14:paraId="7C00C8F6" w14:textId="721F5FC9" w:rsidR="003230FB" w:rsidRPr="00945674" w:rsidRDefault="003230FB" w:rsidP="00945674">
      <w:pPr>
        <w:pStyle w:val="Odstavecseseznamem"/>
        <w:numPr>
          <w:ilvl w:val="0"/>
          <w:numId w:val="40"/>
        </w:numPr>
        <w:spacing w:line="360" w:lineRule="auto"/>
        <w:jc w:val="both"/>
        <w:rPr>
          <w:color w:val="FF0000"/>
          <w:szCs w:val="20"/>
        </w:rPr>
      </w:pPr>
      <w:r w:rsidRPr="00945674">
        <w:rPr>
          <w:szCs w:val="20"/>
        </w:rPr>
        <w:t>hodinová sazba práce technika (cena v Kč bez DPH)</w:t>
      </w:r>
      <w:r w:rsidRPr="00945674">
        <w:rPr>
          <w:szCs w:val="20"/>
        </w:rPr>
        <w:tab/>
      </w:r>
      <w:r w:rsidRPr="00945674">
        <w:rPr>
          <w:szCs w:val="20"/>
        </w:rPr>
        <w:tab/>
        <w:t xml:space="preserve">…………… </w:t>
      </w:r>
      <w:r w:rsidRPr="00945674">
        <w:rPr>
          <w:color w:val="FF0000"/>
          <w:szCs w:val="20"/>
        </w:rPr>
        <w:t>(doplní dodavatel)</w:t>
      </w:r>
    </w:p>
    <w:p w14:paraId="452A6D84" w14:textId="18F049F9" w:rsidR="003230FB" w:rsidRPr="00945674" w:rsidRDefault="003230FB" w:rsidP="00945674">
      <w:pPr>
        <w:pStyle w:val="Odstavecseseznamem"/>
        <w:numPr>
          <w:ilvl w:val="0"/>
          <w:numId w:val="40"/>
        </w:numPr>
        <w:spacing w:line="360" w:lineRule="auto"/>
        <w:jc w:val="both"/>
        <w:rPr>
          <w:color w:val="FF0000"/>
          <w:szCs w:val="20"/>
        </w:rPr>
      </w:pPr>
      <w:r w:rsidRPr="00945674">
        <w:rPr>
          <w:szCs w:val="20"/>
        </w:rPr>
        <w:t>cestovné – cena v Kč bez DPH za 1 km</w:t>
      </w:r>
      <w:r w:rsidRPr="00945674">
        <w:rPr>
          <w:szCs w:val="20"/>
        </w:rPr>
        <w:tab/>
      </w:r>
      <w:r w:rsidR="00945674">
        <w:rPr>
          <w:szCs w:val="20"/>
        </w:rPr>
        <w:tab/>
      </w:r>
      <w:r w:rsidR="00945674">
        <w:rPr>
          <w:szCs w:val="20"/>
        </w:rPr>
        <w:tab/>
      </w:r>
      <w:r w:rsidRPr="00945674">
        <w:rPr>
          <w:szCs w:val="20"/>
        </w:rPr>
        <w:t>……………</w:t>
      </w:r>
      <w:r w:rsidRPr="00945674">
        <w:rPr>
          <w:color w:val="FF0000"/>
          <w:szCs w:val="20"/>
        </w:rPr>
        <w:t xml:space="preserve"> (doplní dodavatel)</w:t>
      </w:r>
      <w:r w:rsidR="00945674" w:rsidRPr="00945674">
        <w:rPr>
          <w:szCs w:val="20"/>
        </w:rPr>
        <w:t>.</w:t>
      </w:r>
    </w:p>
    <w:p w14:paraId="2B533DCC" w14:textId="337680CB" w:rsidR="007675F6" w:rsidRDefault="007675F6" w:rsidP="003230FB">
      <w:pPr>
        <w:spacing w:line="360" w:lineRule="auto"/>
        <w:jc w:val="both"/>
        <w:rPr>
          <w:color w:val="FF0000"/>
          <w:szCs w:val="20"/>
        </w:rPr>
      </w:pPr>
    </w:p>
    <w:p w14:paraId="6CAAA759" w14:textId="7B6F3B76" w:rsidR="007675F6" w:rsidRDefault="007675F6" w:rsidP="007675F6">
      <w:pPr>
        <w:spacing w:line="360" w:lineRule="auto"/>
        <w:jc w:val="both"/>
        <w:rPr>
          <w:color w:val="FF0000"/>
          <w:szCs w:val="20"/>
        </w:rPr>
      </w:pPr>
      <w:r>
        <w:rPr>
          <w:color w:val="FF0000"/>
          <w:szCs w:val="20"/>
        </w:rPr>
        <w:t xml:space="preserve">Zadavatel na základě předcházejícího průzkumu trhu stanovil maximální možné ceny za výše uvedené </w:t>
      </w:r>
      <w:r w:rsidR="00945674">
        <w:rPr>
          <w:color w:val="FF0000"/>
          <w:szCs w:val="20"/>
        </w:rPr>
        <w:t>servisní práce v pozáruční době</w:t>
      </w:r>
      <w:r>
        <w:rPr>
          <w:color w:val="FF0000"/>
          <w:szCs w:val="20"/>
        </w:rPr>
        <w:t xml:space="preserve"> následovně:</w:t>
      </w:r>
    </w:p>
    <w:p w14:paraId="40AB4563" w14:textId="748D90FA" w:rsidR="007675F6" w:rsidRDefault="007675F6" w:rsidP="007675F6">
      <w:pPr>
        <w:spacing w:line="360" w:lineRule="auto"/>
        <w:jc w:val="both"/>
        <w:rPr>
          <w:color w:val="FF0000"/>
          <w:szCs w:val="20"/>
        </w:rPr>
      </w:pPr>
      <w:r w:rsidRPr="0015044F">
        <w:rPr>
          <w:szCs w:val="20"/>
        </w:rPr>
        <w:t>hodinová sazba práce technika (cena v Kč bez DPH)</w:t>
      </w:r>
      <w:r>
        <w:rPr>
          <w:szCs w:val="20"/>
        </w:rPr>
        <w:tab/>
      </w:r>
      <w:r>
        <w:rPr>
          <w:szCs w:val="20"/>
        </w:rPr>
        <w:tab/>
      </w:r>
      <w:r>
        <w:rPr>
          <w:szCs w:val="20"/>
        </w:rPr>
        <w:tab/>
        <w:t>max. 1 710,00 Kč/ hod</w:t>
      </w:r>
    </w:p>
    <w:p w14:paraId="0591C022" w14:textId="7C1BD3FA" w:rsidR="007675F6" w:rsidRDefault="007675F6" w:rsidP="007675F6">
      <w:pPr>
        <w:spacing w:line="360" w:lineRule="auto"/>
        <w:jc w:val="both"/>
        <w:rPr>
          <w:color w:val="FF0000"/>
          <w:szCs w:val="20"/>
        </w:rPr>
      </w:pPr>
      <w:r w:rsidRPr="0015044F">
        <w:rPr>
          <w:szCs w:val="20"/>
        </w:rPr>
        <w:t>cestovné – cena v Kč bez DPH za 1 km</w:t>
      </w:r>
      <w:r w:rsidRPr="0015044F">
        <w:rPr>
          <w:szCs w:val="20"/>
        </w:rPr>
        <w:tab/>
      </w:r>
      <w:r w:rsidRPr="0015044F">
        <w:rPr>
          <w:szCs w:val="20"/>
        </w:rPr>
        <w:tab/>
      </w:r>
      <w:r w:rsidR="00945674">
        <w:rPr>
          <w:szCs w:val="20"/>
        </w:rPr>
        <w:tab/>
      </w:r>
      <w:r w:rsidR="00945674">
        <w:rPr>
          <w:szCs w:val="20"/>
        </w:rPr>
        <w:tab/>
      </w:r>
      <w:r w:rsidR="00945674">
        <w:rPr>
          <w:szCs w:val="20"/>
        </w:rPr>
        <w:tab/>
      </w:r>
      <w:r>
        <w:rPr>
          <w:szCs w:val="20"/>
        </w:rPr>
        <w:t xml:space="preserve">max. 12,00 Kč/ km </w:t>
      </w:r>
    </w:p>
    <w:p w14:paraId="4FD54B99" w14:textId="77777777" w:rsidR="007675F6" w:rsidRDefault="007675F6" w:rsidP="007675F6">
      <w:pPr>
        <w:rPr>
          <w:b/>
          <w:bCs/>
        </w:rPr>
      </w:pPr>
    </w:p>
    <w:p w14:paraId="6437C2BC" w14:textId="63E6778D" w:rsidR="007675F6" w:rsidRDefault="007675F6" w:rsidP="007675F6">
      <w:pPr>
        <w:spacing w:line="360" w:lineRule="auto"/>
        <w:jc w:val="both"/>
      </w:pPr>
      <w:r>
        <w:rPr>
          <w:b/>
          <w:bCs/>
        </w:rPr>
        <w:t>Výše stanovené ceny doplněné dodavatelem jsou pro vybraného dodavatele závazné, maximální možné a nepřekročitelné po celou dobu plnění na základě Přílohy č. 3_</w:t>
      </w:r>
      <w:r w:rsidR="00BB1C6B">
        <w:rPr>
          <w:b/>
          <w:bCs/>
        </w:rPr>
        <w:t>5</w:t>
      </w:r>
      <w:r>
        <w:rPr>
          <w:b/>
          <w:bCs/>
        </w:rPr>
        <w:t xml:space="preserve"> - Kupní smlouva včetně jejích příloh (zejména pak po celou dobu plnění na základě Přílohy č. 5 Kupní smlouvy – Servisní smlouva).</w:t>
      </w:r>
      <w:r>
        <w:t xml:space="preserve"> Překročení výše stanovených maximálních cen za jednotlivé položky je důvodem pro vyloučení takového účastníka ze zadávacího řízení ve smyslu </w:t>
      </w:r>
      <w:proofErr w:type="spellStart"/>
      <w:r>
        <w:t>ust</w:t>
      </w:r>
      <w:proofErr w:type="spellEnd"/>
      <w:r>
        <w:t>. § 48 odst. 2 písm. a) zákona č. 134/ 2016 Sb., o zadávání veřejných zakázek.</w:t>
      </w:r>
    </w:p>
    <w:p w14:paraId="68846507" w14:textId="77777777" w:rsidR="003230FB" w:rsidRDefault="003230FB" w:rsidP="00E06A43">
      <w:pPr>
        <w:rPr>
          <w:b/>
          <w:bCs/>
        </w:rPr>
      </w:pPr>
    </w:p>
    <w:p w14:paraId="7EA7B107" w14:textId="66BEB6D0" w:rsidR="00FA15D2" w:rsidRPr="00B13131" w:rsidRDefault="00945674" w:rsidP="00E06A43">
      <w:pPr>
        <w:rPr>
          <w:b/>
          <w:bCs/>
          <w:szCs w:val="20"/>
        </w:rPr>
      </w:pPr>
      <w:r>
        <w:rPr>
          <w:b/>
          <w:bCs/>
          <w:szCs w:val="20"/>
        </w:rPr>
        <w:t>Ostatní</w:t>
      </w:r>
      <w:r w:rsidR="00FA15D2" w:rsidRPr="00B13131">
        <w:rPr>
          <w:b/>
          <w:bCs/>
          <w:szCs w:val="20"/>
        </w:rPr>
        <w:t xml:space="preserve"> požadavky:</w:t>
      </w:r>
    </w:p>
    <w:p w14:paraId="51342F4B" w14:textId="5A073A0B" w:rsidR="00FA15D2" w:rsidRPr="00B13131" w:rsidRDefault="00FA15D2" w:rsidP="00E06A43">
      <w:pPr>
        <w:rPr>
          <w:b/>
          <w:bCs/>
          <w:szCs w:val="20"/>
        </w:rPr>
      </w:pPr>
    </w:p>
    <w:p w14:paraId="20E38F8D" w14:textId="0B4938C4" w:rsidR="00B13131" w:rsidRDefault="00B13131" w:rsidP="00B13131">
      <w:pPr>
        <w:spacing w:line="276" w:lineRule="auto"/>
        <w:jc w:val="both"/>
        <w:rPr>
          <w:szCs w:val="20"/>
        </w:rPr>
      </w:pPr>
      <w:r w:rsidRPr="00B13131">
        <w:rPr>
          <w:szCs w:val="20"/>
        </w:rPr>
        <w:t>Zapojení všech prvků do LAN a napojení na NIS (</w:t>
      </w:r>
      <w:proofErr w:type="spellStart"/>
      <w:r w:rsidRPr="00B13131">
        <w:rPr>
          <w:szCs w:val="20"/>
        </w:rPr>
        <w:t>Worklist</w:t>
      </w:r>
      <w:proofErr w:type="spellEnd"/>
      <w:r w:rsidRPr="00B13131">
        <w:rPr>
          <w:szCs w:val="20"/>
        </w:rPr>
        <w:t>) a PACS ONN provede dodavatel v součinnosti s techniky útvaru ICT zadavatele. Součinnost s technikem útvaru ICT musí být dodavatelem domluvena s minimálním předstihem 5 pracovních dnů, a to prokazatelným způsobem (email, zápis z jednání). </w:t>
      </w:r>
    </w:p>
    <w:p w14:paraId="13135C72" w14:textId="68CE3F74" w:rsidR="00BB1C6B" w:rsidRDefault="00BB1C6B" w:rsidP="00B13131">
      <w:pPr>
        <w:spacing w:line="276" w:lineRule="auto"/>
        <w:jc w:val="both"/>
        <w:rPr>
          <w:szCs w:val="20"/>
        </w:rPr>
      </w:pPr>
    </w:p>
    <w:p w14:paraId="4B652E44" w14:textId="39EFDC63" w:rsidR="00BB1C6B" w:rsidRDefault="00BB1C6B" w:rsidP="00B13131">
      <w:pPr>
        <w:spacing w:line="276" w:lineRule="auto"/>
        <w:jc w:val="both"/>
        <w:rPr>
          <w:ins w:id="0" w:author="Autor"/>
          <w:szCs w:val="20"/>
        </w:rPr>
      </w:pPr>
      <w:r w:rsidRPr="00BB1C6B">
        <w:rPr>
          <w:szCs w:val="20"/>
        </w:rPr>
        <w:t xml:space="preserve">V případě napojení komponent dodávaného systému na stávající </w:t>
      </w:r>
      <w:proofErr w:type="spellStart"/>
      <w:r w:rsidRPr="00BB1C6B">
        <w:rPr>
          <w:szCs w:val="20"/>
        </w:rPr>
        <w:t>WiFi</w:t>
      </w:r>
      <w:proofErr w:type="spellEnd"/>
      <w:r w:rsidRPr="00BB1C6B">
        <w:rPr>
          <w:szCs w:val="20"/>
        </w:rPr>
        <w:t xml:space="preserve"> síť nemocnice je požadováno, aby </w:t>
      </w:r>
      <w:proofErr w:type="spellStart"/>
      <w:r w:rsidRPr="00BB1C6B">
        <w:rPr>
          <w:szCs w:val="20"/>
        </w:rPr>
        <w:t>WiFi</w:t>
      </w:r>
      <w:proofErr w:type="spellEnd"/>
      <w:r w:rsidRPr="00BB1C6B">
        <w:rPr>
          <w:szCs w:val="20"/>
        </w:rPr>
        <w:t xml:space="preserve"> zařízení podporovalo bezpečnostní standard ověření WPA2-Enterprise (metoda PEAP, MSCHAPv2). </w:t>
      </w:r>
      <w:r w:rsidRPr="00BB1C6B">
        <w:rPr>
          <w:szCs w:val="20"/>
        </w:rPr>
        <w:lastRenderedPageBreak/>
        <w:t xml:space="preserve">Zadavatel akceptuje též WPA2-Personal (PSK). V takovém případě dodavatel dodá na útvar ICT seznam MAC adres připojovaných zařízení, na základě kterého, k jednotlivým MAC adresám bude vygenerováno unikátní </w:t>
      </w:r>
      <w:proofErr w:type="gramStart"/>
      <w:r w:rsidRPr="00BB1C6B">
        <w:rPr>
          <w:szCs w:val="20"/>
        </w:rPr>
        <w:t>20-místné</w:t>
      </w:r>
      <w:proofErr w:type="gramEnd"/>
      <w:r w:rsidRPr="00BB1C6B">
        <w:rPr>
          <w:szCs w:val="20"/>
        </w:rPr>
        <w:t xml:space="preserve"> heslo a předáno dodavateli ke konfiguraci.</w:t>
      </w:r>
    </w:p>
    <w:p w14:paraId="41E69CEE" w14:textId="77777777" w:rsidR="00BB1C6B" w:rsidRPr="00B13131" w:rsidRDefault="00BB1C6B" w:rsidP="00B13131">
      <w:pPr>
        <w:spacing w:line="276" w:lineRule="auto"/>
        <w:jc w:val="both"/>
        <w:rPr>
          <w:szCs w:val="20"/>
        </w:rPr>
      </w:pPr>
    </w:p>
    <w:p w14:paraId="5506E8AA" w14:textId="52927069" w:rsidR="00B13131" w:rsidRDefault="00B13131" w:rsidP="00B13131">
      <w:pPr>
        <w:spacing w:line="276" w:lineRule="auto"/>
        <w:jc w:val="both"/>
        <w:rPr>
          <w:szCs w:val="20"/>
        </w:rPr>
      </w:pPr>
      <w:r w:rsidRPr="00B13131">
        <w:rPr>
          <w:szCs w:val="20"/>
        </w:rPr>
        <w:t xml:space="preserve">Součástí dodávky bude i přístupová licence MS </w:t>
      </w:r>
      <w:proofErr w:type="spellStart"/>
      <w:r w:rsidRPr="00B13131">
        <w:rPr>
          <w:szCs w:val="20"/>
        </w:rPr>
        <w:t>Device</w:t>
      </w:r>
      <w:proofErr w:type="spellEnd"/>
      <w:r w:rsidRPr="00B13131">
        <w:rPr>
          <w:szCs w:val="20"/>
        </w:rPr>
        <w:t xml:space="preserve"> CAL 2019 v celkovém počtu dodaných PC přistupujících k serveru Microsoft Zadavatele. Veškeré dodané SW licence budou registrovány (vyžaduje-li se registrace licence u výrobce) na uživatele, jímž je Oblastní nemocnice Náchod a.s. Kontaktní osobou je vedoucí útvaru ICT.</w:t>
      </w:r>
    </w:p>
    <w:p w14:paraId="56EF4A54" w14:textId="77777777" w:rsidR="00122223" w:rsidRPr="00B13131" w:rsidRDefault="00122223" w:rsidP="00B13131">
      <w:pPr>
        <w:spacing w:line="276" w:lineRule="auto"/>
        <w:jc w:val="both"/>
        <w:rPr>
          <w:szCs w:val="20"/>
        </w:rPr>
      </w:pPr>
    </w:p>
    <w:p w14:paraId="0518B6CD" w14:textId="77777777" w:rsidR="00B13131" w:rsidRPr="004236B4" w:rsidRDefault="00B13131" w:rsidP="00B13131">
      <w:pPr>
        <w:spacing w:line="276" w:lineRule="auto"/>
        <w:jc w:val="both"/>
        <w:rPr>
          <w:b/>
          <w:sz w:val="24"/>
        </w:rPr>
      </w:pPr>
      <w:r w:rsidRPr="00B13131">
        <w:rPr>
          <w:b/>
          <w:color w:val="0000FF"/>
          <w:szCs w:val="20"/>
        </w:rPr>
        <w:t>Kybernetická bezpečnost</w:t>
      </w:r>
      <w:r w:rsidRPr="004236B4">
        <w:rPr>
          <w:b/>
          <w:color w:val="0000FF"/>
          <w:sz w:val="24"/>
        </w:rPr>
        <w:t xml:space="preserve"> </w:t>
      </w:r>
    </w:p>
    <w:p w14:paraId="71B2D6CA" w14:textId="78C840E8" w:rsidR="00F7612F" w:rsidRDefault="00F7612F" w:rsidP="00F7612F">
      <w:pPr>
        <w:spacing w:line="276" w:lineRule="auto"/>
        <w:jc w:val="both"/>
        <w:rPr>
          <w:szCs w:val="20"/>
        </w:rPr>
      </w:pPr>
      <w:r w:rsidRPr="00F7612F">
        <w:rPr>
          <w:szCs w:val="20"/>
        </w:rPr>
        <w:t xml:space="preserve">Oblastní nemocnice Náchod a.s. (ONN) je dle Zákona č.181/2014 Sb. o kybernetické bezpečnosti (ZKB) provozovatelem základní služby: Poskytování služeb v oblasti zdravotnictví (§ 2 písm. i) bod 5. ZKB). </w:t>
      </w:r>
    </w:p>
    <w:p w14:paraId="356EF460" w14:textId="77777777" w:rsidR="00BB1C6B" w:rsidRPr="00F7612F" w:rsidRDefault="00BB1C6B" w:rsidP="00F7612F">
      <w:pPr>
        <w:spacing w:line="276" w:lineRule="auto"/>
        <w:jc w:val="both"/>
        <w:rPr>
          <w:szCs w:val="20"/>
        </w:rPr>
      </w:pPr>
    </w:p>
    <w:p w14:paraId="7305D350" w14:textId="74E704EE" w:rsidR="00B13131" w:rsidRPr="00B13131" w:rsidRDefault="00F7612F" w:rsidP="00F7612F">
      <w:pPr>
        <w:spacing w:line="276" w:lineRule="auto"/>
        <w:jc w:val="both"/>
        <w:rPr>
          <w:szCs w:val="20"/>
        </w:rPr>
      </w:pPr>
      <w:r w:rsidRPr="00F7612F">
        <w:rPr>
          <w:szCs w:val="20"/>
        </w:rPr>
        <w:t>Dodávaný systém musí splňovat požadavky ZKB a navazujících předpisů, zejména vyhlášky č. 82/2018 Sb. o bezpečnostních opatřeních, kybernetických bezpečnostních incidentech, reaktivních opatřeních, náležitostech podání v oblasti kybernetické bezpečnosti a likvidaci dat (vyhláška o kybernetické bezpečnosti).</w:t>
      </w:r>
    </w:p>
    <w:p w14:paraId="624AA41E" w14:textId="77777777" w:rsidR="00FA15D2" w:rsidRPr="00B13131" w:rsidRDefault="00FA15D2" w:rsidP="00E06A43">
      <w:pPr>
        <w:rPr>
          <w:b/>
          <w:bCs/>
          <w:szCs w:val="20"/>
        </w:rPr>
      </w:pPr>
    </w:p>
    <w:sectPr w:rsidR="00FA15D2" w:rsidRPr="00B13131" w:rsidSect="00EE3B79">
      <w:headerReference w:type="default" r:id="rId8"/>
      <w:footerReference w:type="default" r:id="rId9"/>
      <w:pgSz w:w="11906" w:h="16838" w:code="9"/>
      <w:pgMar w:top="1418" w:right="1416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8F1276" w14:textId="77777777" w:rsidR="006255FF" w:rsidRDefault="006255FF">
      <w:r>
        <w:separator/>
      </w:r>
    </w:p>
  </w:endnote>
  <w:endnote w:type="continuationSeparator" w:id="0">
    <w:p w14:paraId="7F842AAF" w14:textId="77777777" w:rsidR="006255FF" w:rsidRDefault="006255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Avinion">
    <w:altName w:val="Courier New"/>
    <w:charset w:val="02"/>
    <w:family w:val="swiss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9C3930" w14:textId="77777777" w:rsidR="00AA35F8" w:rsidRDefault="00AA35F8">
    <w:pPr>
      <w:pStyle w:val="Zpat"/>
      <w:jc w:val="center"/>
    </w:pPr>
    <w:r>
      <w:rPr>
        <w:rFonts w:cs="Arial"/>
        <w:sz w:val="18"/>
        <w:szCs w:val="18"/>
      </w:rPr>
      <w:t xml:space="preserve">- </w:t>
    </w: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B67EF3">
      <w:rPr>
        <w:rFonts w:cs="Arial"/>
        <w:noProof/>
        <w:sz w:val="18"/>
        <w:szCs w:val="18"/>
      </w:rPr>
      <w:t>3</w:t>
    </w:r>
    <w:r>
      <w:rPr>
        <w:rFonts w:cs="Arial"/>
        <w:sz w:val="18"/>
        <w:szCs w:val="18"/>
      </w:rPr>
      <w:fldChar w:fldCharType="end"/>
    </w:r>
    <w:r>
      <w:rPr>
        <w:rFonts w:cs="Arial"/>
        <w:sz w:val="18"/>
        <w:szCs w:val="18"/>
      </w:rP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598B5C6" w14:textId="77777777" w:rsidR="006255FF" w:rsidRDefault="006255FF">
      <w:r>
        <w:separator/>
      </w:r>
    </w:p>
  </w:footnote>
  <w:footnote w:type="continuationSeparator" w:id="0">
    <w:p w14:paraId="595FE887" w14:textId="77777777" w:rsidR="006255FF" w:rsidRDefault="006255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B0E66E" w14:textId="49006E29" w:rsidR="00C94821" w:rsidRPr="00C94821" w:rsidRDefault="00C94821">
    <w:pPr>
      <w:pStyle w:val="Zhlav"/>
      <w:rPr>
        <w:lang w:val="cs-CZ"/>
      </w:rPr>
    </w:pPr>
    <w:r>
      <w:rPr>
        <w:lang w:val="cs-CZ"/>
      </w:rPr>
      <w:t>Příloha č. 2</w:t>
    </w:r>
    <w:r w:rsidR="003B27AA">
      <w:rPr>
        <w:lang w:val="cs-CZ"/>
      </w:rPr>
      <w:t>_</w:t>
    </w:r>
    <w:r w:rsidR="00D91533">
      <w:rPr>
        <w:lang w:val="cs-CZ"/>
      </w:rPr>
      <w:t>5</w:t>
    </w:r>
    <w:r w:rsidR="003B27AA">
      <w:rPr>
        <w:lang w:val="cs-CZ"/>
      </w:rPr>
      <w:t>_</w:t>
    </w:r>
    <w:r w:rsidR="003D3501">
      <w:rPr>
        <w:lang w:val="cs-CZ"/>
      </w:rPr>
      <w:t xml:space="preserve">zadávací </w:t>
    </w:r>
    <w:proofErr w:type="spellStart"/>
    <w:r w:rsidR="003D3501">
      <w:rPr>
        <w:lang w:val="cs-CZ"/>
      </w:rPr>
      <w:t>dokumentace</w:t>
    </w:r>
    <w:r>
      <w:rPr>
        <w:lang w:val="cs-CZ"/>
      </w:rPr>
      <w:t>_Technické</w:t>
    </w:r>
    <w:proofErr w:type="spellEnd"/>
    <w:r>
      <w:rPr>
        <w:lang w:val="cs-CZ"/>
      </w:rPr>
      <w:t xml:space="preserve"> podmínky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name w:val="WWNum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Num2"/>
    <w:lvl w:ilvl="0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/>
      </w:rPr>
    </w:lvl>
  </w:abstractNum>
  <w:abstractNum w:abstractNumId="2" w15:restartNumberingAfterBreak="0">
    <w:nsid w:val="00000003"/>
    <w:multiLevelType w:val="multilevel"/>
    <w:tmpl w:val="00000003"/>
    <w:name w:val="WWNum3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/>
      </w:r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multilevel"/>
    <w:tmpl w:val="00000005"/>
    <w:name w:val="WW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 w15:restartNumberingAfterBreak="0">
    <w:nsid w:val="00000006"/>
    <w:multiLevelType w:val="multilevel"/>
    <w:tmpl w:val="00000006"/>
    <w:name w:val="WWNum6"/>
    <w:lvl w:ilvl="0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6" w15:restartNumberingAfterBreak="0">
    <w:nsid w:val="00000007"/>
    <w:multiLevelType w:val="multilevel"/>
    <w:tmpl w:val="00000007"/>
    <w:name w:val="WWNum7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7" w15:restartNumberingAfterBreak="0">
    <w:nsid w:val="00000008"/>
    <w:multiLevelType w:val="multilevel"/>
    <w:tmpl w:val="00000008"/>
    <w:name w:val="WWNum8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9" w15:restartNumberingAfterBreak="0">
    <w:nsid w:val="0000000A"/>
    <w:multiLevelType w:val="multilevel"/>
    <w:tmpl w:val="0000000A"/>
    <w:name w:val="WWNum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24"/>
    <w:multiLevelType w:val="singleLevel"/>
    <w:tmpl w:val="00000024"/>
    <w:name w:val="WW8Num43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1" w15:restartNumberingAfterBreak="0">
    <w:nsid w:val="06CC775D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12" w15:restartNumberingAfterBreak="0">
    <w:nsid w:val="07190492"/>
    <w:multiLevelType w:val="singleLevel"/>
    <w:tmpl w:val="2354E9B6"/>
    <w:lvl w:ilvl="0">
      <w:numFmt w:val="bullet"/>
      <w:lvlText w:val="·"/>
      <w:lvlJc w:val="left"/>
      <w:pPr>
        <w:tabs>
          <w:tab w:val="num" w:pos="288"/>
        </w:tabs>
        <w:ind w:left="36"/>
      </w:pPr>
      <w:rPr>
        <w:rFonts w:ascii="Symbol" w:hAnsi="Symbol" w:cs="Symbol"/>
        <w:snapToGrid/>
        <w:spacing w:val="4"/>
        <w:sz w:val="23"/>
        <w:szCs w:val="23"/>
      </w:rPr>
    </w:lvl>
  </w:abstractNum>
  <w:abstractNum w:abstractNumId="13" w15:restartNumberingAfterBreak="0">
    <w:nsid w:val="08B83B59"/>
    <w:multiLevelType w:val="hybridMultilevel"/>
    <w:tmpl w:val="79CC03F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0C524EFC"/>
    <w:multiLevelType w:val="hybridMultilevel"/>
    <w:tmpl w:val="4C467882"/>
    <w:lvl w:ilvl="0" w:tplc="606EAFDE">
      <w:start w:val="3"/>
      <w:numFmt w:val="bullet"/>
      <w:lvlText w:val=""/>
      <w:lvlJc w:val="left"/>
      <w:pPr>
        <w:ind w:left="108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0FB00083"/>
    <w:multiLevelType w:val="multilevel"/>
    <w:tmpl w:val="BC14D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16" w15:restartNumberingAfterBreak="0">
    <w:nsid w:val="13863AA6"/>
    <w:multiLevelType w:val="hybridMultilevel"/>
    <w:tmpl w:val="4596FAD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139B5BB5"/>
    <w:multiLevelType w:val="multilevel"/>
    <w:tmpl w:val="0A8E5E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18582D87"/>
    <w:multiLevelType w:val="hybridMultilevel"/>
    <w:tmpl w:val="A886C880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259A3420"/>
    <w:multiLevelType w:val="hybridMultilevel"/>
    <w:tmpl w:val="11A40274"/>
    <w:lvl w:ilvl="0" w:tplc="9C4208DA">
      <w:numFmt w:val="bullet"/>
      <w:lvlText w:val="-"/>
      <w:lvlJc w:val="left"/>
      <w:pPr>
        <w:ind w:left="1068" w:hanging="360"/>
      </w:pPr>
      <w:rPr>
        <w:rFonts w:ascii="Arial" w:eastAsia="Times New Roman" w:hAnsi="Arial" w:cs="Aria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0" w15:restartNumberingAfterBreak="0">
    <w:nsid w:val="26F0708A"/>
    <w:multiLevelType w:val="multilevel"/>
    <w:tmpl w:val="5784D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298A428E"/>
    <w:multiLevelType w:val="multilevel"/>
    <w:tmpl w:val="2DC07F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2BCC5D7B"/>
    <w:multiLevelType w:val="multilevel"/>
    <w:tmpl w:val="259AD4F0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1004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23" w15:restartNumberingAfterBreak="0">
    <w:nsid w:val="2C417BCF"/>
    <w:multiLevelType w:val="hybridMultilevel"/>
    <w:tmpl w:val="5AC0CFAE"/>
    <w:lvl w:ilvl="0" w:tplc="C90435AC">
      <w:start w:val="1"/>
      <w:numFmt w:val="bullet"/>
      <w:lvlText w:val="o"/>
      <w:lvlJc w:val="left"/>
      <w:pPr>
        <w:ind w:left="927" w:hanging="360"/>
      </w:pPr>
      <w:rPr>
        <w:rFonts w:ascii="Courier New" w:hAnsi="Courier New" w:cs="Courier New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99A145E"/>
    <w:multiLevelType w:val="hybridMultilevel"/>
    <w:tmpl w:val="29D8CAE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3B8403D4"/>
    <w:multiLevelType w:val="hybridMultilevel"/>
    <w:tmpl w:val="5860CF40"/>
    <w:lvl w:ilvl="0" w:tplc="EBE8DB02">
      <w:start w:val="1"/>
      <w:numFmt w:val="lowerLetter"/>
      <w:lvlText w:val="(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3CBC39A8"/>
    <w:multiLevelType w:val="hybridMultilevel"/>
    <w:tmpl w:val="8C202E5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2CD61F3"/>
    <w:multiLevelType w:val="hybridMultilevel"/>
    <w:tmpl w:val="E33E74B6"/>
    <w:lvl w:ilvl="0" w:tplc="ECD074B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9C147CB"/>
    <w:multiLevelType w:val="hybridMultilevel"/>
    <w:tmpl w:val="061226DA"/>
    <w:lvl w:ilvl="0" w:tplc="308832B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4FC1110"/>
    <w:multiLevelType w:val="multilevel"/>
    <w:tmpl w:val="7CFE84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5D595A90"/>
    <w:multiLevelType w:val="hybridMultilevel"/>
    <w:tmpl w:val="196CA730"/>
    <w:lvl w:ilvl="0" w:tplc="4BFA2D6E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5FBA2544"/>
    <w:multiLevelType w:val="hybridMultilevel"/>
    <w:tmpl w:val="E6840FF8"/>
    <w:lvl w:ilvl="0" w:tplc="916A0E4C">
      <w:start w:val="3"/>
      <w:numFmt w:val="bullet"/>
      <w:lvlText w:val=""/>
      <w:lvlJc w:val="left"/>
      <w:pPr>
        <w:ind w:left="720" w:hanging="360"/>
      </w:pPr>
      <w:rPr>
        <w:rFonts w:ascii="Wingdings" w:eastAsia="Arial" w:hAnsi="Wingdings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36C03DC"/>
    <w:multiLevelType w:val="multilevel"/>
    <w:tmpl w:val="83F485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</w:rPr>
    </w:lvl>
  </w:abstractNum>
  <w:abstractNum w:abstractNumId="33" w15:restartNumberingAfterBreak="0">
    <w:nsid w:val="65D74313"/>
    <w:multiLevelType w:val="hybridMultilevel"/>
    <w:tmpl w:val="D38408AE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9CE6444"/>
    <w:multiLevelType w:val="hybridMultilevel"/>
    <w:tmpl w:val="C7F8F91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6" w15:restartNumberingAfterBreak="0">
    <w:nsid w:val="6EA92382"/>
    <w:multiLevelType w:val="hybridMultilevel"/>
    <w:tmpl w:val="0E1E02EA"/>
    <w:lvl w:ilvl="0" w:tplc="54C68036">
      <w:start w:val="1"/>
      <w:numFmt w:val="lowerLetter"/>
      <w:lvlText w:val="(%1)"/>
      <w:lvlJc w:val="left"/>
      <w:pPr>
        <w:ind w:left="36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7" w15:restartNumberingAfterBreak="0">
    <w:nsid w:val="6FFD1478"/>
    <w:multiLevelType w:val="hybridMultilevel"/>
    <w:tmpl w:val="DCB2466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17737ED"/>
    <w:multiLevelType w:val="hybridMultilevel"/>
    <w:tmpl w:val="59125DB8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599146724">
    <w:abstractNumId w:val="22"/>
  </w:num>
  <w:num w:numId="2" w16cid:durableId="1255087692">
    <w:abstractNumId w:val="35"/>
  </w:num>
  <w:num w:numId="3" w16cid:durableId="1907763244">
    <w:abstractNumId w:val="38"/>
  </w:num>
  <w:num w:numId="4" w16cid:durableId="1732849197">
    <w:abstractNumId w:val="16"/>
  </w:num>
  <w:num w:numId="5" w16cid:durableId="1907452879">
    <w:abstractNumId w:val="1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726685534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181530">
    <w:abstractNumId w:val="26"/>
  </w:num>
  <w:num w:numId="8" w16cid:durableId="2096129431">
    <w:abstractNumId w:val="0"/>
  </w:num>
  <w:num w:numId="9" w16cid:durableId="249047592">
    <w:abstractNumId w:val="1"/>
  </w:num>
  <w:num w:numId="10" w16cid:durableId="1639921586">
    <w:abstractNumId w:val="2"/>
  </w:num>
  <w:num w:numId="11" w16cid:durableId="1791633425">
    <w:abstractNumId w:val="3"/>
  </w:num>
  <w:num w:numId="12" w16cid:durableId="867565591">
    <w:abstractNumId w:val="4"/>
  </w:num>
  <w:num w:numId="13" w16cid:durableId="912935236">
    <w:abstractNumId w:val="5"/>
  </w:num>
  <w:num w:numId="14" w16cid:durableId="890045096">
    <w:abstractNumId w:val="6"/>
  </w:num>
  <w:num w:numId="15" w16cid:durableId="1704207050">
    <w:abstractNumId w:val="7"/>
  </w:num>
  <w:num w:numId="16" w16cid:durableId="1329793042">
    <w:abstractNumId w:val="8"/>
  </w:num>
  <w:num w:numId="17" w16cid:durableId="511841918">
    <w:abstractNumId w:val="9"/>
  </w:num>
  <w:num w:numId="18" w16cid:durableId="1123841466">
    <w:abstractNumId w:val="16"/>
  </w:num>
  <w:num w:numId="19" w16cid:durableId="398332406">
    <w:abstractNumId w:val="34"/>
  </w:num>
  <w:num w:numId="20" w16cid:durableId="1280993024">
    <w:abstractNumId w:val="37"/>
  </w:num>
  <w:num w:numId="21" w16cid:durableId="659423978">
    <w:abstractNumId w:val="12"/>
  </w:num>
  <w:num w:numId="22" w16cid:durableId="1457678476">
    <w:abstractNumId w:val="1"/>
  </w:num>
  <w:num w:numId="23" w16cid:durableId="1930775566">
    <w:abstractNumId w:val="29"/>
  </w:num>
  <w:num w:numId="24" w16cid:durableId="2107992977">
    <w:abstractNumId w:val="17"/>
  </w:num>
  <w:num w:numId="25" w16cid:durableId="405345321">
    <w:abstractNumId w:val="21"/>
  </w:num>
  <w:num w:numId="26" w16cid:durableId="3630404">
    <w:abstractNumId w:val="20"/>
  </w:num>
  <w:num w:numId="27" w16cid:durableId="636223913">
    <w:abstractNumId w:val="32"/>
  </w:num>
  <w:num w:numId="28" w16cid:durableId="713818914">
    <w:abstractNumId w:val="15"/>
  </w:num>
  <w:num w:numId="29" w16cid:durableId="775173313">
    <w:abstractNumId w:val="31"/>
  </w:num>
  <w:num w:numId="30" w16cid:durableId="1734041859">
    <w:abstractNumId w:val="14"/>
  </w:num>
  <w:num w:numId="31" w16cid:durableId="1843203648">
    <w:abstractNumId w:val="11"/>
  </w:num>
  <w:num w:numId="32" w16cid:durableId="1021471182">
    <w:abstractNumId w:val="13"/>
  </w:num>
  <w:num w:numId="33" w16cid:durableId="70276422">
    <w:abstractNumId w:val="28"/>
  </w:num>
  <w:num w:numId="34" w16cid:durableId="286745556">
    <w:abstractNumId w:val="25"/>
  </w:num>
  <w:num w:numId="35" w16cid:durableId="868565586">
    <w:abstractNumId w:val="36"/>
  </w:num>
  <w:num w:numId="36" w16cid:durableId="1569726048">
    <w:abstractNumId w:val="30"/>
  </w:num>
  <w:num w:numId="37" w16cid:durableId="1175075727">
    <w:abstractNumId w:val="33"/>
  </w:num>
  <w:num w:numId="38" w16cid:durableId="728697849">
    <w:abstractNumId w:val="27"/>
  </w:num>
  <w:num w:numId="39" w16cid:durableId="1173448225">
    <w:abstractNumId w:val="19"/>
  </w:num>
  <w:num w:numId="40" w16cid:durableId="1180966287">
    <w:abstractNumId w:val="2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11243"/>
    <w:rsid w:val="000012F3"/>
    <w:rsid w:val="00004226"/>
    <w:rsid w:val="00004907"/>
    <w:rsid w:val="00005B83"/>
    <w:rsid w:val="00010C0E"/>
    <w:rsid w:val="000125F6"/>
    <w:rsid w:val="00012A87"/>
    <w:rsid w:val="000159AA"/>
    <w:rsid w:val="00025D0A"/>
    <w:rsid w:val="00026117"/>
    <w:rsid w:val="0002756A"/>
    <w:rsid w:val="000325CC"/>
    <w:rsid w:val="00032C18"/>
    <w:rsid w:val="00034E51"/>
    <w:rsid w:val="00035BA0"/>
    <w:rsid w:val="00045980"/>
    <w:rsid w:val="0004645D"/>
    <w:rsid w:val="00050063"/>
    <w:rsid w:val="00051879"/>
    <w:rsid w:val="0005778B"/>
    <w:rsid w:val="00060172"/>
    <w:rsid w:val="00061BEC"/>
    <w:rsid w:val="00061FBC"/>
    <w:rsid w:val="00063D3C"/>
    <w:rsid w:val="00064CAD"/>
    <w:rsid w:val="000654AD"/>
    <w:rsid w:val="000667D1"/>
    <w:rsid w:val="0006687F"/>
    <w:rsid w:val="000713FA"/>
    <w:rsid w:val="00072803"/>
    <w:rsid w:val="000743D0"/>
    <w:rsid w:val="000762D1"/>
    <w:rsid w:val="000802A5"/>
    <w:rsid w:val="00081CB0"/>
    <w:rsid w:val="00083D24"/>
    <w:rsid w:val="00084761"/>
    <w:rsid w:val="000900F3"/>
    <w:rsid w:val="0009096F"/>
    <w:rsid w:val="000916DE"/>
    <w:rsid w:val="000946A9"/>
    <w:rsid w:val="00094BFD"/>
    <w:rsid w:val="000964A1"/>
    <w:rsid w:val="000A2381"/>
    <w:rsid w:val="000A280C"/>
    <w:rsid w:val="000A4940"/>
    <w:rsid w:val="000A4970"/>
    <w:rsid w:val="000B1FBB"/>
    <w:rsid w:val="000C007D"/>
    <w:rsid w:val="000C1063"/>
    <w:rsid w:val="000C12CA"/>
    <w:rsid w:val="000C4EE2"/>
    <w:rsid w:val="000C59CA"/>
    <w:rsid w:val="000C7896"/>
    <w:rsid w:val="000D2014"/>
    <w:rsid w:val="000D20BA"/>
    <w:rsid w:val="000D2951"/>
    <w:rsid w:val="000D3536"/>
    <w:rsid w:val="000D3551"/>
    <w:rsid w:val="000D5ED1"/>
    <w:rsid w:val="000D610F"/>
    <w:rsid w:val="000E1490"/>
    <w:rsid w:val="000E19D6"/>
    <w:rsid w:val="000E60E3"/>
    <w:rsid w:val="000E71D4"/>
    <w:rsid w:val="000F01F5"/>
    <w:rsid w:val="000F0C4E"/>
    <w:rsid w:val="000F2564"/>
    <w:rsid w:val="000F2796"/>
    <w:rsid w:val="000F37B1"/>
    <w:rsid w:val="000F3A80"/>
    <w:rsid w:val="000F4258"/>
    <w:rsid w:val="000F430B"/>
    <w:rsid w:val="000F5EDB"/>
    <w:rsid w:val="000F76E7"/>
    <w:rsid w:val="0010046B"/>
    <w:rsid w:val="001027CB"/>
    <w:rsid w:val="00105915"/>
    <w:rsid w:val="00106A48"/>
    <w:rsid w:val="00112359"/>
    <w:rsid w:val="001123E5"/>
    <w:rsid w:val="00113BC7"/>
    <w:rsid w:val="00116CAE"/>
    <w:rsid w:val="001172BE"/>
    <w:rsid w:val="00122223"/>
    <w:rsid w:val="00126B42"/>
    <w:rsid w:val="00127EFF"/>
    <w:rsid w:val="00131C6C"/>
    <w:rsid w:val="0014015A"/>
    <w:rsid w:val="00140D43"/>
    <w:rsid w:val="00151150"/>
    <w:rsid w:val="00155CED"/>
    <w:rsid w:val="00157EE9"/>
    <w:rsid w:val="00162017"/>
    <w:rsid w:val="0016338E"/>
    <w:rsid w:val="00167B30"/>
    <w:rsid w:val="00173642"/>
    <w:rsid w:val="00177653"/>
    <w:rsid w:val="0018007F"/>
    <w:rsid w:val="00180091"/>
    <w:rsid w:val="00180149"/>
    <w:rsid w:val="00181219"/>
    <w:rsid w:val="00182C25"/>
    <w:rsid w:val="001833C0"/>
    <w:rsid w:val="00187135"/>
    <w:rsid w:val="0019716A"/>
    <w:rsid w:val="001A19A7"/>
    <w:rsid w:val="001A223F"/>
    <w:rsid w:val="001A62A7"/>
    <w:rsid w:val="001B11A4"/>
    <w:rsid w:val="001B2A0A"/>
    <w:rsid w:val="001B2BBC"/>
    <w:rsid w:val="001B3509"/>
    <w:rsid w:val="001B6A73"/>
    <w:rsid w:val="001B6D2C"/>
    <w:rsid w:val="001C1E81"/>
    <w:rsid w:val="001C478A"/>
    <w:rsid w:val="001C5EFB"/>
    <w:rsid w:val="001C620F"/>
    <w:rsid w:val="001C6819"/>
    <w:rsid w:val="001C6859"/>
    <w:rsid w:val="001C76A4"/>
    <w:rsid w:val="001D5AF5"/>
    <w:rsid w:val="001E18BF"/>
    <w:rsid w:val="001E3061"/>
    <w:rsid w:val="001E7998"/>
    <w:rsid w:val="001F322B"/>
    <w:rsid w:val="001F6303"/>
    <w:rsid w:val="00200900"/>
    <w:rsid w:val="0020378A"/>
    <w:rsid w:val="00211808"/>
    <w:rsid w:val="00212A9B"/>
    <w:rsid w:val="00214BCF"/>
    <w:rsid w:val="00216F56"/>
    <w:rsid w:val="00217121"/>
    <w:rsid w:val="00226CBF"/>
    <w:rsid w:val="002272F1"/>
    <w:rsid w:val="0023058D"/>
    <w:rsid w:val="00230905"/>
    <w:rsid w:val="0023641D"/>
    <w:rsid w:val="002371BF"/>
    <w:rsid w:val="00237FD4"/>
    <w:rsid w:val="00241E4F"/>
    <w:rsid w:val="002425CB"/>
    <w:rsid w:val="0024320D"/>
    <w:rsid w:val="002434DB"/>
    <w:rsid w:val="00250712"/>
    <w:rsid w:val="00254E95"/>
    <w:rsid w:val="002572FA"/>
    <w:rsid w:val="00257C33"/>
    <w:rsid w:val="002624F5"/>
    <w:rsid w:val="0026308B"/>
    <w:rsid w:val="00263478"/>
    <w:rsid w:val="00263A9B"/>
    <w:rsid w:val="002676C7"/>
    <w:rsid w:val="0027120B"/>
    <w:rsid w:val="0027257A"/>
    <w:rsid w:val="00272DA8"/>
    <w:rsid w:val="00274447"/>
    <w:rsid w:val="002744D6"/>
    <w:rsid w:val="002749BD"/>
    <w:rsid w:val="00277D56"/>
    <w:rsid w:val="00280DF2"/>
    <w:rsid w:val="00281614"/>
    <w:rsid w:val="00285095"/>
    <w:rsid w:val="00286158"/>
    <w:rsid w:val="00286C3F"/>
    <w:rsid w:val="0029199A"/>
    <w:rsid w:val="002923EB"/>
    <w:rsid w:val="0029288E"/>
    <w:rsid w:val="00294070"/>
    <w:rsid w:val="002951F6"/>
    <w:rsid w:val="002A7373"/>
    <w:rsid w:val="002A79D0"/>
    <w:rsid w:val="002B01BC"/>
    <w:rsid w:val="002B463A"/>
    <w:rsid w:val="002B4BCF"/>
    <w:rsid w:val="002B4E51"/>
    <w:rsid w:val="002B615B"/>
    <w:rsid w:val="002C301B"/>
    <w:rsid w:val="002C779B"/>
    <w:rsid w:val="002D137E"/>
    <w:rsid w:val="002D13F2"/>
    <w:rsid w:val="002D22B3"/>
    <w:rsid w:val="002D3E4D"/>
    <w:rsid w:val="002D41CC"/>
    <w:rsid w:val="002D6828"/>
    <w:rsid w:val="002E1B48"/>
    <w:rsid w:val="002E2597"/>
    <w:rsid w:val="002E6BF5"/>
    <w:rsid w:val="002E7725"/>
    <w:rsid w:val="002E7E35"/>
    <w:rsid w:val="002F026A"/>
    <w:rsid w:val="002F2B74"/>
    <w:rsid w:val="002F7F0D"/>
    <w:rsid w:val="00300307"/>
    <w:rsid w:val="00301C60"/>
    <w:rsid w:val="0030497D"/>
    <w:rsid w:val="003058FC"/>
    <w:rsid w:val="0031066D"/>
    <w:rsid w:val="0031108E"/>
    <w:rsid w:val="00313CE5"/>
    <w:rsid w:val="00314560"/>
    <w:rsid w:val="00316065"/>
    <w:rsid w:val="00316D4E"/>
    <w:rsid w:val="00316F6F"/>
    <w:rsid w:val="0031700A"/>
    <w:rsid w:val="00320B27"/>
    <w:rsid w:val="00321D48"/>
    <w:rsid w:val="003230FB"/>
    <w:rsid w:val="00324C3A"/>
    <w:rsid w:val="00334357"/>
    <w:rsid w:val="003403BB"/>
    <w:rsid w:val="003420A8"/>
    <w:rsid w:val="00345E3F"/>
    <w:rsid w:val="0034698D"/>
    <w:rsid w:val="00352217"/>
    <w:rsid w:val="003566CD"/>
    <w:rsid w:val="003572DD"/>
    <w:rsid w:val="00367ED5"/>
    <w:rsid w:val="00370B6A"/>
    <w:rsid w:val="00371744"/>
    <w:rsid w:val="0037640B"/>
    <w:rsid w:val="003927E8"/>
    <w:rsid w:val="00392A4C"/>
    <w:rsid w:val="0039585B"/>
    <w:rsid w:val="00397554"/>
    <w:rsid w:val="003976A8"/>
    <w:rsid w:val="003A5D5D"/>
    <w:rsid w:val="003B0770"/>
    <w:rsid w:val="003B093F"/>
    <w:rsid w:val="003B2361"/>
    <w:rsid w:val="003B27AA"/>
    <w:rsid w:val="003B65B9"/>
    <w:rsid w:val="003C046E"/>
    <w:rsid w:val="003C33D4"/>
    <w:rsid w:val="003C363A"/>
    <w:rsid w:val="003C6A42"/>
    <w:rsid w:val="003C6C4C"/>
    <w:rsid w:val="003D10C7"/>
    <w:rsid w:val="003D255C"/>
    <w:rsid w:val="003D3501"/>
    <w:rsid w:val="003D5DDC"/>
    <w:rsid w:val="003E3ED7"/>
    <w:rsid w:val="003E3FAA"/>
    <w:rsid w:val="003F339F"/>
    <w:rsid w:val="003F537F"/>
    <w:rsid w:val="003F66BF"/>
    <w:rsid w:val="0040550C"/>
    <w:rsid w:val="00416926"/>
    <w:rsid w:val="004177B8"/>
    <w:rsid w:val="00422514"/>
    <w:rsid w:val="00431B89"/>
    <w:rsid w:val="004335E9"/>
    <w:rsid w:val="00436616"/>
    <w:rsid w:val="004373A3"/>
    <w:rsid w:val="00444C4E"/>
    <w:rsid w:val="0044643F"/>
    <w:rsid w:val="0044735C"/>
    <w:rsid w:val="00447780"/>
    <w:rsid w:val="004507C6"/>
    <w:rsid w:val="00450B9E"/>
    <w:rsid w:val="00453B9F"/>
    <w:rsid w:val="00455837"/>
    <w:rsid w:val="00456182"/>
    <w:rsid w:val="004618F0"/>
    <w:rsid w:val="004629F5"/>
    <w:rsid w:val="00463CD1"/>
    <w:rsid w:val="004704AC"/>
    <w:rsid w:val="00473F28"/>
    <w:rsid w:val="0047671D"/>
    <w:rsid w:val="00485539"/>
    <w:rsid w:val="00485AEE"/>
    <w:rsid w:val="00486543"/>
    <w:rsid w:val="004920F9"/>
    <w:rsid w:val="004940E3"/>
    <w:rsid w:val="00496F7A"/>
    <w:rsid w:val="004A19DE"/>
    <w:rsid w:val="004A4DE5"/>
    <w:rsid w:val="004A6699"/>
    <w:rsid w:val="004A7135"/>
    <w:rsid w:val="004B20D2"/>
    <w:rsid w:val="004B25F4"/>
    <w:rsid w:val="004B4E4D"/>
    <w:rsid w:val="004B6663"/>
    <w:rsid w:val="004C2F84"/>
    <w:rsid w:val="004C4541"/>
    <w:rsid w:val="004C454F"/>
    <w:rsid w:val="004C4565"/>
    <w:rsid w:val="004C7153"/>
    <w:rsid w:val="004E586D"/>
    <w:rsid w:val="004F0CB9"/>
    <w:rsid w:val="004F317A"/>
    <w:rsid w:val="004F36A3"/>
    <w:rsid w:val="00500533"/>
    <w:rsid w:val="005011B8"/>
    <w:rsid w:val="0050152C"/>
    <w:rsid w:val="005033C8"/>
    <w:rsid w:val="005040A3"/>
    <w:rsid w:val="005073E2"/>
    <w:rsid w:val="00507ADD"/>
    <w:rsid w:val="00510AED"/>
    <w:rsid w:val="00511243"/>
    <w:rsid w:val="00512302"/>
    <w:rsid w:val="0051270E"/>
    <w:rsid w:val="00513CCB"/>
    <w:rsid w:val="00516AAC"/>
    <w:rsid w:val="00523EF9"/>
    <w:rsid w:val="0052461B"/>
    <w:rsid w:val="00527474"/>
    <w:rsid w:val="0052792D"/>
    <w:rsid w:val="00531402"/>
    <w:rsid w:val="0053675D"/>
    <w:rsid w:val="005400DD"/>
    <w:rsid w:val="00540FDB"/>
    <w:rsid w:val="00541837"/>
    <w:rsid w:val="00544406"/>
    <w:rsid w:val="00545E7A"/>
    <w:rsid w:val="005474A1"/>
    <w:rsid w:val="005504C4"/>
    <w:rsid w:val="00552500"/>
    <w:rsid w:val="00552B7B"/>
    <w:rsid w:val="00555EF2"/>
    <w:rsid w:val="00556370"/>
    <w:rsid w:val="005563A1"/>
    <w:rsid w:val="00557556"/>
    <w:rsid w:val="00560499"/>
    <w:rsid w:val="0056193C"/>
    <w:rsid w:val="00562E03"/>
    <w:rsid w:val="005661CB"/>
    <w:rsid w:val="00570CE4"/>
    <w:rsid w:val="00572377"/>
    <w:rsid w:val="0057332A"/>
    <w:rsid w:val="00574FF1"/>
    <w:rsid w:val="00576ADC"/>
    <w:rsid w:val="0057749A"/>
    <w:rsid w:val="005777C4"/>
    <w:rsid w:val="00580636"/>
    <w:rsid w:val="00581939"/>
    <w:rsid w:val="00581EC4"/>
    <w:rsid w:val="005833B3"/>
    <w:rsid w:val="00585A4A"/>
    <w:rsid w:val="00587F82"/>
    <w:rsid w:val="00592F2D"/>
    <w:rsid w:val="00595533"/>
    <w:rsid w:val="00595FE7"/>
    <w:rsid w:val="005975D2"/>
    <w:rsid w:val="005A3788"/>
    <w:rsid w:val="005A4AAD"/>
    <w:rsid w:val="005A5C0E"/>
    <w:rsid w:val="005A6496"/>
    <w:rsid w:val="005B019E"/>
    <w:rsid w:val="005B037F"/>
    <w:rsid w:val="005B53C3"/>
    <w:rsid w:val="005B6278"/>
    <w:rsid w:val="005B7DFD"/>
    <w:rsid w:val="005C0DE0"/>
    <w:rsid w:val="005C5A2D"/>
    <w:rsid w:val="005C6E06"/>
    <w:rsid w:val="005D21FA"/>
    <w:rsid w:val="005D237E"/>
    <w:rsid w:val="005D5748"/>
    <w:rsid w:val="005D6822"/>
    <w:rsid w:val="005E187D"/>
    <w:rsid w:val="005E27CE"/>
    <w:rsid w:val="005E27E0"/>
    <w:rsid w:val="005E28F9"/>
    <w:rsid w:val="005F1CC9"/>
    <w:rsid w:val="005F29DD"/>
    <w:rsid w:val="005F303E"/>
    <w:rsid w:val="005F3481"/>
    <w:rsid w:val="00600D65"/>
    <w:rsid w:val="00602837"/>
    <w:rsid w:val="00610669"/>
    <w:rsid w:val="00612CB3"/>
    <w:rsid w:val="00613520"/>
    <w:rsid w:val="006255FF"/>
    <w:rsid w:val="0062626F"/>
    <w:rsid w:val="0062679F"/>
    <w:rsid w:val="00632EB5"/>
    <w:rsid w:val="00635909"/>
    <w:rsid w:val="00640FA4"/>
    <w:rsid w:val="006450B3"/>
    <w:rsid w:val="00645CDF"/>
    <w:rsid w:val="00646562"/>
    <w:rsid w:val="006504DF"/>
    <w:rsid w:val="006508DB"/>
    <w:rsid w:val="00651BFA"/>
    <w:rsid w:val="00654796"/>
    <w:rsid w:val="00655BA8"/>
    <w:rsid w:val="00657DC2"/>
    <w:rsid w:val="00661FF4"/>
    <w:rsid w:val="0066312C"/>
    <w:rsid w:val="006667D6"/>
    <w:rsid w:val="0067328B"/>
    <w:rsid w:val="0067351E"/>
    <w:rsid w:val="00676650"/>
    <w:rsid w:val="00681C1F"/>
    <w:rsid w:val="00681CD6"/>
    <w:rsid w:val="00682730"/>
    <w:rsid w:val="00684590"/>
    <w:rsid w:val="006858F8"/>
    <w:rsid w:val="0068791E"/>
    <w:rsid w:val="00687A04"/>
    <w:rsid w:val="00687C97"/>
    <w:rsid w:val="006919E2"/>
    <w:rsid w:val="0069326A"/>
    <w:rsid w:val="00693FCE"/>
    <w:rsid w:val="00697A2F"/>
    <w:rsid w:val="006A0D94"/>
    <w:rsid w:val="006A251D"/>
    <w:rsid w:val="006B17B0"/>
    <w:rsid w:val="006B4019"/>
    <w:rsid w:val="006C1450"/>
    <w:rsid w:val="006C3A31"/>
    <w:rsid w:val="006C44F2"/>
    <w:rsid w:val="006C4893"/>
    <w:rsid w:val="006C53F5"/>
    <w:rsid w:val="006C680F"/>
    <w:rsid w:val="006C6A18"/>
    <w:rsid w:val="006C6F27"/>
    <w:rsid w:val="006C7201"/>
    <w:rsid w:val="006D41C4"/>
    <w:rsid w:val="006D5FE7"/>
    <w:rsid w:val="006D6E9E"/>
    <w:rsid w:val="006D6F73"/>
    <w:rsid w:val="006D788A"/>
    <w:rsid w:val="006D788F"/>
    <w:rsid w:val="006D7B9B"/>
    <w:rsid w:val="006E206D"/>
    <w:rsid w:val="006E2F05"/>
    <w:rsid w:val="006E3750"/>
    <w:rsid w:val="006E5D0C"/>
    <w:rsid w:val="006E60C3"/>
    <w:rsid w:val="006F0787"/>
    <w:rsid w:val="006F220C"/>
    <w:rsid w:val="006F31D1"/>
    <w:rsid w:val="006F69F7"/>
    <w:rsid w:val="006F6F11"/>
    <w:rsid w:val="006F7564"/>
    <w:rsid w:val="007024CD"/>
    <w:rsid w:val="00702684"/>
    <w:rsid w:val="0070416D"/>
    <w:rsid w:val="00704796"/>
    <w:rsid w:val="00707100"/>
    <w:rsid w:val="00712D66"/>
    <w:rsid w:val="00715BAE"/>
    <w:rsid w:val="00715E26"/>
    <w:rsid w:val="0071716A"/>
    <w:rsid w:val="007240F7"/>
    <w:rsid w:val="00724198"/>
    <w:rsid w:val="007263B3"/>
    <w:rsid w:val="007301E4"/>
    <w:rsid w:val="00734E3E"/>
    <w:rsid w:val="0073536D"/>
    <w:rsid w:val="0073673A"/>
    <w:rsid w:val="00736783"/>
    <w:rsid w:val="00740D09"/>
    <w:rsid w:val="0074275B"/>
    <w:rsid w:val="007467CB"/>
    <w:rsid w:val="00747CB3"/>
    <w:rsid w:val="00750875"/>
    <w:rsid w:val="00751791"/>
    <w:rsid w:val="00752166"/>
    <w:rsid w:val="007617A5"/>
    <w:rsid w:val="00761B9C"/>
    <w:rsid w:val="00762158"/>
    <w:rsid w:val="00765E38"/>
    <w:rsid w:val="007675F6"/>
    <w:rsid w:val="007706EE"/>
    <w:rsid w:val="0077492D"/>
    <w:rsid w:val="007839E2"/>
    <w:rsid w:val="00785262"/>
    <w:rsid w:val="007967A9"/>
    <w:rsid w:val="007A209D"/>
    <w:rsid w:val="007A26FA"/>
    <w:rsid w:val="007A617F"/>
    <w:rsid w:val="007A6534"/>
    <w:rsid w:val="007B3755"/>
    <w:rsid w:val="007B41D6"/>
    <w:rsid w:val="007B4F63"/>
    <w:rsid w:val="007B6595"/>
    <w:rsid w:val="007C1285"/>
    <w:rsid w:val="007C192C"/>
    <w:rsid w:val="007C2B78"/>
    <w:rsid w:val="007D2BA1"/>
    <w:rsid w:val="007D48DC"/>
    <w:rsid w:val="007D62A2"/>
    <w:rsid w:val="007E09AA"/>
    <w:rsid w:val="007E1EC8"/>
    <w:rsid w:val="007E2DC7"/>
    <w:rsid w:val="007E52A1"/>
    <w:rsid w:val="007E6468"/>
    <w:rsid w:val="007F1237"/>
    <w:rsid w:val="007F1382"/>
    <w:rsid w:val="007F4DC0"/>
    <w:rsid w:val="007F60A4"/>
    <w:rsid w:val="007F6618"/>
    <w:rsid w:val="00800425"/>
    <w:rsid w:val="0080083F"/>
    <w:rsid w:val="008021F7"/>
    <w:rsid w:val="008022B2"/>
    <w:rsid w:val="00803266"/>
    <w:rsid w:val="00803B96"/>
    <w:rsid w:val="00805A43"/>
    <w:rsid w:val="008065AB"/>
    <w:rsid w:val="00806E18"/>
    <w:rsid w:val="0080777A"/>
    <w:rsid w:val="0081091D"/>
    <w:rsid w:val="00812956"/>
    <w:rsid w:val="0081391A"/>
    <w:rsid w:val="00824306"/>
    <w:rsid w:val="00826C78"/>
    <w:rsid w:val="008300FD"/>
    <w:rsid w:val="00835376"/>
    <w:rsid w:val="00837F92"/>
    <w:rsid w:val="0084497B"/>
    <w:rsid w:val="008456A6"/>
    <w:rsid w:val="00845913"/>
    <w:rsid w:val="008460F6"/>
    <w:rsid w:val="00846218"/>
    <w:rsid w:val="00854103"/>
    <w:rsid w:val="00856877"/>
    <w:rsid w:val="0086523D"/>
    <w:rsid w:val="0087463E"/>
    <w:rsid w:val="008778C7"/>
    <w:rsid w:val="00877A1E"/>
    <w:rsid w:val="00882AC6"/>
    <w:rsid w:val="00883724"/>
    <w:rsid w:val="00885022"/>
    <w:rsid w:val="00892576"/>
    <w:rsid w:val="00892609"/>
    <w:rsid w:val="00895A38"/>
    <w:rsid w:val="008A02F9"/>
    <w:rsid w:val="008A2C09"/>
    <w:rsid w:val="008A6FA1"/>
    <w:rsid w:val="008B42B5"/>
    <w:rsid w:val="008B5C4A"/>
    <w:rsid w:val="008C0143"/>
    <w:rsid w:val="008C16B9"/>
    <w:rsid w:val="008C6CE3"/>
    <w:rsid w:val="008C72B0"/>
    <w:rsid w:val="008C788E"/>
    <w:rsid w:val="008D0D77"/>
    <w:rsid w:val="008D4B67"/>
    <w:rsid w:val="008E1591"/>
    <w:rsid w:val="008E1D9A"/>
    <w:rsid w:val="008E2410"/>
    <w:rsid w:val="008E25E7"/>
    <w:rsid w:val="008E27BB"/>
    <w:rsid w:val="008E4554"/>
    <w:rsid w:val="008E61B3"/>
    <w:rsid w:val="008F32D0"/>
    <w:rsid w:val="008F33BE"/>
    <w:rsid w:val="008F36D4"/>
    <w:rsid w:val="008F672C"/>
    <w:rsid w:val="00900850"/>
    <w:rsid w:val="00901489"/>
    <w:rsid w:val="0090494D"/>
    <w:rsid w:val="0090505E"/>
    <w:rsid w:val="00911435"/>
    <w:rsid w:val="00913D4F"/>
    <w:rsid w:val="0091549F"/>
    <w:rsid w:val="00915CA4"/>
    <w:rsid w:val="009164A7"/>
    <w:rsid w:val="009214E1"/>
    <w:rsid w:val="009214FC"/>
    <w:rsid w:val="009268F7"/>
    <w:rsid w:val="009304BD"/>
    <w:rsid w:val="00932D3A"/>
    <w:rsid w:val="00936D0D"/>
    <w:rsid w:val="00937142"/>
    <w:rsid w:val="00937BC9"/>
    <w:rsid w:val="00941511"/>
    <w:rsid w:val="00945674"/>
    <w:rsid w:val="0094678D"/>
    <w:rsid w:val="00956CC8"/>
    <w:rsid w:val="009609CC"/>
    <w:rsid w:val="009626E5"/>
    <w:rsid w:val="0096281F"/>
    <w:rsid w:val="00965ABC"/>
    <w:rsid w:val="00966DB3"/>
    <w:rsid w:val="00967D27"/>
    <w:rsid w:val="009749E2"/>
    <w:rsid w:val="00975409"/>
    <w:rsid w:val="00980B75"/>
    <w:rsid w:val="0098290D"/>
    <w:rsid w:val="00983376"/>
    <w:rsid w:val="009913CA"/>
    <w:rsid w:val="0099188A"/>
    <w:rsid w:val="009948A1"/>
    <w:rsid w:val="009975D2"/>
    <w:rsid w:val="00997D90"/>
    <w:rsid w:val="009A33DA"/>
    <w:rsid w:val="009A3854"/>
    <w:rsid w:val="009A44F8"/>
    <w:rsid w:val="009A79FC"/>
    <w:rsid w:val="009B0FBF"/>
    <w:rsid w:val="009B531E"/>
    <w:rsid w:val="009C0D57"/>
    <w:rsid w:val="009C0EFB"/>
    <w:rsid w:val="009C219F"/>
    <w:rsid w:val="009C4016"/>
    <w:rsid w:val="009C5BD9"/>
    <w:rsid w:val="009C69B3"/>
    <w:rsid w:val="009D3707"/>
    <w:rsid w:val="009D4575"/>
    <w:rsid w:val="009D5056"/>
    <w:rsid w:val="009D5A71"/>
    <w:rsid w:val="009D6B74"/>
    <w:rsid w:val="009E3B15"/>
    <w:rsid w:val="009E5BFE"/>
    <w:rsid w:val="009F2001"/>
    <w:rsid w:val="009F3642"/>
    <w:rsid w:val="009F6840"/>
    <w:rsid w:val="009F7CA8"/>
    <w:rsid w:val="00A00002"/>
    <w:rsid w:val="00A025CE"/>
    <w:rsid w:val="00A03252"/>
    <w:rsid w:val="00A03CC4"/>
    <w:rsid w:val="00A104C0"/>
    <w:rsid w:val="00A131F5"/>
    <w:rsid w:val="00A15BDF"/>
    <w:rsid w:val="00A17856"/>
    <w:rsid w:val="00A200EB"/>
    <w:rsid w:val="00A216B9"/>
    <w:rsid w:val="00A22901"/>
    <w:rsid w:val="00A2464F"/>
    <w:rsid w:val="00A25660"/>
    <w:rsid w:val="00A34843"/>
    <w:rsid w:val="00A41048"/>
    <w:rsid w:val="00A42ED1"/>
    <w:rsid w:val="00A474FA"/>
    <w:rsid w:val="00A47C57"/>
    <w:rsid w:val="00A50DFD"/>
    <w:rsid w:val="00A52425"/>
    <w:rsid w:val="00A57C4A"/>
    <w:rsid w:val="00A614EE"/>
    <w:rsid w:val="00A6454E"/>
    <w:rsid w:val="00A64806"/>
    <w:rsid w:val="00A654D1"/>
    <w:rsid w:val="00A670AC"/>
    <w:rsid w:val="00A6793A"/>
    <w:rsid w:val="00A70EAC"/>
    <w:rsid w:val="00A72A20"/>
    <w:rsid w:val="00A74226"/>
    <w:rsid w:val="00A75C9D"/>
    <w:rsid w:val="00A83B4A"/>
    <w:rsid w:val="00A84372"/>
    <w:rsid w:val="00A91B6C"/>
    <w:rsid w:val="00A92793"/>
    <w:rsid w:val="00A929CA"/>
    <w:rsid w:val="00AA35F8"/>
    <w:rsid w:val="00AA5947"/>
    <w:rsid w:val="00AA7925"/>
    <w:rsid w:val="00AB22B0"/>
    <w:rsid w:val="00AB2612"/>
    <w:rsid w:val="00AB298C"/>
    <w:rsid w:val="00AB52A1"/>
    <w:rsid w:val="00AC4F42"/>
    <w:rsid w:val="00AC6835"/>
    <w:rsid w:val="00AD0BF4"/>
    <w:rsid w:val="00AD1106"/>
    <w:rsid w:val="00AD21CE"/>
    <w:rsid w:val="00AE2C63"/>
    <w:rsid w:val="00AE31B8"/>
    <w:rsid w:val="00AE470B"/>
    <w:rsid w:val="00AE4938"/>
    <w:rsid w:val="00AF1CE3"/>
    <w:rsid w:val="00AF491C"/>
    <w:rsid w:val="00AF7E54"/>
    <w:rsid w:val="00B03877"/>
    <w:rsid w:val="00B06980"/>
    <w:rsid w:val="00B13131"/>
    <w:rsid w:val="00B139A7"/>
    <w:rsid w:val="00B14745"/>
    <w:rsid w:val="00B16711"/>
    <w:rsid w:val="00B1773B"/>
    <w:rsid w:val="00B177CD"/>
    <w:rsid w:val="00B209B8"/>
    <w:rsid w:val="00B24070"/>
    <w:rsid w:val="00B243C1"/>
    <w:rsid w:val="00B36413"/>
    <w:rsid w:val="00B42126"/>
    <w:rsid w:val="00B421A8"/>
    <w:rsid w:val="00B467DA"/>
    <w:rsid w:val="00B501D4"/>
    <w:rsid w:val="00B509AA"/>
    <w:rsid w:val="00B5123C"/>
    <w:rsid w:val="00B51B5F"/>
    <w:rsid w:val="00B57963"/>
    <w:rsid w:val="00B62670"/>
    <w:rsid w:val="00B65388"/>
    <w:rsid w:val="00B67EF3"/>
    <w:rsid w:val="00B70C04"/>
    <w:rsid w:val="00B718AC"/>
    <w:rsid w:val="00B72A02"/>
    <w:rsid w:val="00B72CD3"/>
    <w:rsid w:val="00B73160"/>
    <w:rsid w:val="00B735B0"/>
    <w:rsid w:val="00B76463"/>
    <w:rsid w:val="00B764E8"/>
    <w:rsid w:val="00B82A36"/>
    <w:rsid w:val="00B8494E"/>
    <w:rsid w:val="00B84C78"/>
    <w:rsid w:val="00B86699"/>
    <w:rsid w:val="00B8723B"/>
    <w:rsid w:val="00B91B31"/>
    <w:rsid w:val="00B9345C"/>
    <w:rsid w:val="00B9359F"/>
    <w:rsid w:val="00B935A5"/>
    <w:rsid w:val="00B9455F"/>
    <w:rsid w:val="00BA12AD"/>
    <w:rsid w:val="00BA16E8"/>
    <w:rsid w:val="00BA18CB"/>
    <w:rsid w:val="00BA4E4D"/>
    <w:rsid w:val="00BB0C5B"/>
    <w:rsid w:val="00BB1C6B"/>
    <w:rsid w:val="00BB5FBF"/>
    <w:rsid w:val="00BC15DC"/>
    <w:rsid w:val="00BC6F53"/>
    <w:rsid w:val="00BC79D7"/>
    <w:rsid w:val="00BD51B5"/>
    <w:rsid w:val="00BE238B"/>
    <w:rsid w:val="00BE34EF"/>
    <w:rsid w:val="00BE5220"/>
    <w:rsid w:val="00BE53BC"/>
    <w:rsid w:val="00BE6674"/>
    <w:rsid w:val="00BF0FCE"/>
    <w:rsid w:val="00BF198E"/>
    <w:rsid w:val="00BF20D8"/>
    <w:rsid w:val="00BF2EDA"/>
    <w:rsid w:val="00BF4355"/>
    <w:rsid w:val="00C02020"/>
    <w:rsid w:val="00C027E8"/>
    <w:rsid w:val="00C029DF"/>
    <w:rsid w:val="00C03B5A"/>
    <w:rsid w:val="00C03DA9"/>
    <w:rsid w:val="00C0665C"/>
    <w:rsid w:val="00C100C4"/>
    <w:rsid w:val="00C108AF"/>
    <w:rsid w:val="00C11025"/>
    <w:rsid w:val="00C13ED8"/>
    <w:rsid w:val="00C1648D"/>
    <w:rsid w:val="00C1777E"/>
    <w:rsid w:val="00C21E71"/>
    <w:rsid w:val="00C23254"/>
    <w:rsid w:val="00C25A62"/>
    <w:rsid w:val="00C2635B"/>
    <w:rsid w:val="00C31924"/>
    <w:rsid w:val="00C400E2"/>
    <w:rsid w:val="00C4031C"/>
    <w:rsid w:val="00C40E7D"/>
    <w:rsid w:val="00C41942"/>
    <w:rsid w:val="00C41BDD"/>
    <w:rsid w:val="00C432F2"/>
    <w:rsid w:val="00C44B82"/>
    <w:rsid w:val="00C519E2"/>
    <w:rsid w:val="00C54641"/>
    <w:rsid w:val="00C549B4"/>
    <w:rsid w:val="00C54D85"/>
    <w:rsid w:val="00C57A16"/>
    <w:rsid w:val="00C57AE9"/>
    <w:rsid w:val="00C61894"/>
    <w:rsid w:val="00C62990"/>
    <w:rsid w:val="00C679B1"/>
    <w:rsid w:val="00C728EB"/>
    <w:rsid w:val="00C76832"/>
    <w:rsid w:val="00C76E76"/>
    <w:rsid w:val="00C81989"/>
    <w:rsid w:val="00C82740"/>
    <w:rsid w:val="00C8351F"/>
    <w:rsid w:val="00C876EE"/>
    <w:rsid w:val="00C91349"/>
    <w:rsid w:val="00C93015"/>
    <w:rsid w:val="00C93426"/>
    <w:rsid w:val="00C93843"/>
    <w:rsid w:val="00C94821"/>
    <w:rsid w:val="00CA497E"/>
    <w:rsid w:val="00CA6CD3"/>
    <w:rsid w:val="00CB017D"/>
    <w:rsid w:val="00CB11CF"/>
    <w:rsid w:val="00CB2B74"/>
    <w:rsid w:val="00CB4BB5"/>
    <w:rsid w:val="00CB509C"/>
    <w:rsid w:val="00CB653E"/>
    <w:rsid w:val="00CB74F6"/>
    <w:rsid w:val="00CC121E"/>
    <w:rsid w:val="00CC5390"/>
    <w:rsid w:val="00CC5780"/>
    <w:rsid w:val="00CC7379"/>
    <w:rsid w:val="00CD16D5"/>
    <w:rsid w:val="00CD3E01"/>
    <w:rsid w:val="00CD49CF"/>
    <w:rsid w:val="00CD66FF"/>
    <w:rsid w:val="00CD7063"/>
    <w:rsid w:val="00CE0EC4"/>
    <w:rsid w:val="00CE1552"/>
    <w:rsid w:val="00CE1E38"/>
    <w:rsid w:val="00CE2D02"/>
    <w:rsid w:val="00CE4CD4"/>
    <w:rsid w:val="00CE5E91"/>
    <w:rsid w:val="00CE7940"/>
    <w:rsid w:val="00CF086C"/>
    <w:rsid w:val="00CF1F63"/>
    <w:rsid w:val="00D033B9"/>
    <w:rsid w:val="00D043F8"/>
    <w:rsid w:val="00D05F05"/>
    <w:rsid w:val="00D065AE"/>
    <w:rsid w:val="00D07A98"/>
    <w:rsid w:val="00D102F2"/>
    <w:rsid w:val="00D115CD"/>
    <w:rsid w:val="00D11A4B"/>
    <w:rsid w:val="00D1251A"/>
    <w:rsid w:val="00D16839"/>
    <w:rsid w:val="00D20E42"/>
    <w:rsid w:val="00D22B92"/>
    <w:rsid w:val="00D22DA3"/>
    <w:rsid w:val="00D2565A"/>
    <w:rsid w:val="00D34118"/>
    <w:rsid w:val="00D34252"/>
    <w:rsid w:val="00D378FD"/>
    <w:rsid w:val="00D37BFD"/>
    <w:rsid w:val="00D42FA5"/>
    <w:rsid w:val="00D4463C"/>
    <w:rsid w:val="00D4783B"/>
    <w:rsid w:val="00D54200"/>
    <w:rsid w:val="00D55011"/>
    <w:rsid w:val="00D577F9"/>
    <w:rsid w:val="00D57F2F"/>
    <w:rsid w:val="00D62597"/>
    <w:rsid w:val="00D64461"/>
    <w:rsid w:val="00D72E60"/>
    <w:rsid w:val="00D76555"/>
    <w:rsid w:val="00D80D1B"/>
    <w:rsid w:val="00D8127D"/>
    <w:rsid w:val="00D841B9"/>
    <w:rsid w:val="00D84963"/>
    <w:rsid w:val="00D85E01"/>
    <w:rsid w:val="00D86DFC"/>
    <w:rsid w:val="00D902A9"/>
    <w:rsid w:val="00D91533"/>
    <w:rsid w:val="00D937B8"/>
    <w:rsid w:val="00D94037"/>
    <w:rsid w:val="00D94A0D"/>
    <w:rsid w:val="00DA1B65"/>
    <w:rsid w:val="00DA2581"/>
    <w:rsid w:val="00DA2DC1"/>
    <w:rsid w:val="00DA4C55"/>
    <w:rsid w:val="00DA597D"/>
    <w:rsid w:val="00DA6146"/>
    <w:rsid w:val="00DA7C29"/>
    <w:rsid w:val="00DB480A"/>
    <w:rsid w:val="00DB4AB5"/>
    <w:rsid w:val="00DB4ACD"/>
    <w:rsid w:val="00DB6A5E"/>
    <w:rsid w:val="00DC1294"/>
    <w:rsid w:val="00DC1FA4"/>
    <w:rsid w:val="00DC2FA8"/>
    <w:rsid w:val="00DC2FB3"/>
    <w:rsid w:val="00DC3090"/>
    <w:rsid w:val="00DC593B"/>
    <w:rsid w:val="00DD078D"/>
    <w:rsid w:val="00DD2D35"/>
    <w:rsid w:val="00DD6CE2"/>
    <w:rsid w:val="00DE1D10"/>
    <w:rsid w:val="00DE6BEC"/>
    <w:rsid w:val="00DE7A66"/>
    <w:rsid w:val="00DF41C5"/>
    <w:rsid w:val="00DF4618"/>
    <w:rsid w:val="00DF4C37"/>
    <w:rsid w:val="00DF6E5F"/>
    <w:rsid w:val="00DF75F6"/>
    <w:rsid w:val="00E00590"/>
    <w:rsid w:val="00E03D2C"/>
    <w:rsid w:val="00E044A4"/>
    <w:rsid w:val="00E060ED"/>
    <w:rsid w:val="00E06A43"/>
    <w:rsid w:val="00E1270C"/>
    <w:rsid w:val="00E167CB"/>
    <w:rsid w:val="00E3076F"/>
    <w:rsid w:val="00E34679"/>
    <w:rsid w:val="00E3627E"/>
    <w:rsid w:val="00E37AD2"/>
    <w:rsid w:val="00E40D6C"/>
    <w:rsid w:val="00E4106A"/>
    <w:rsid w:val="00E41C23"/>
    <w:rsid w:val="00E479CB"/>
    <w:rsid w:val="00E55D49"/>
    <w:rsid w:val="00E56CC0"/>
    <w:rsid w:val="00E60C27"/>
    <w:rsid w:val="00E61084"/>
    <w:rsid w:val="00E63014"/>
    <w:rsid w:val="00E63C81"/>
    <w:rsid w:val="00E656BD"/>
    <w:rsid w:val="00E6580F"/>
    <w:rsid w:val="00E70873"/>
    <w:rsid w:val="00E736B0"/>
    <w:rsid w:val="00E748FD"/>
    <w:rsid w:val="00E75002"/>
    <w:rsid w:val="00E76AD3"/>
    <w:rsid w:val="00E81938"/>
    <w:rsid w:val="00E825D9"/>
    <w:rsid w:val="00E85599"/>
    <w:rsid w:val="00E9046D"/>
    <w:rsid w:val="00E967F3"/>
    <w:rsid w:val="00E96DE7"/>
    <w:rsid w:val="00EA20EE"/>
    <w:rsid w:val="00EB0241"/>
    <w:rsid w:val="00EB118D"/>
    <w:rsid w:val="00EB211F"/>
    <w:rsid w:val="00EB2479"/>
    <w:rsid w:val="00EB2F75"/>
    <w:rsid w:val="00EB3225"/>
    <w:rsid w:val="00EC29B4"/>
    <w:rsid w:val="00EC49FA"/>
    <w:rsid w:val="00EC591C"/>
    <w:rsid w:val="00EC78A5"/>
    <w:rsid w:val="00ED01AA"/>
    <w:rsid w:val="00ED0229"/>
    <w:rsid w:val="00ED061C"/>
    <w:rsid w:val="00ED59EB"/>
    <w:rsid w:val="00ED7577"/>
    <w:rsid w:val="00EE059E"/>
    <w:rsid w:val="00EE3B79"/>
    <w:rsid w:val="00EE4AEA"/>
    <w:rsid w:val="00EE4DB7"/>
    <w:rsid w:val="00EE6510"/>
    <w:rsid w:val="00EE7254"/>
    <w:rsid w:val="00EF752E"/>
    <w:rsid w:val="00F00D3A"/>
    <w:rsid w:val="00F00D7D"/>
    <w:rsid w:val="00F05707"/>
    <w:rsid w:val="00F068A4"/>
    <w:rsid w:val="00F06E32"/>
    <w:rsid w:val="00F0771B"/>
    <w:rsid w:val="00F10336"/>
    <w:rsid w:val="00F13773"/>
    <w:rsid w:val="00F1477A"/>
    <w:rsid w:val="00F15CFF"/>
    <w:rsid w:val="00F15F90"/>
    <w:rsid w:val="00F213C2"/>
    <w:rsid w:val="00F213EC"/>
    <w:rsid w:val="00F2163E"/>
    <w:rsid w:val="00F2479B"/>
    <w:rsid w:val="00F26FC8"/>
    <w:rsid w:val="00F32B72"/>
    <w:rsid w:val="00F3345F"/>
    <w:rsid w:val="00F33FFA"/>
    <w:rsid w:val="00F347C9"/>
    <w:rsid w:val="00F37D56"/>
    <w:rsid w:val="00F41A28"/>
    <w:rsid w:val="00F42D68"/>
    <w:rsid w:val="00F43D49"/>
    <w:rsid w:val="00F4463E"/>
    <w:rsid w:val="00F4507E"/>
    <w:rsid w:val="00F47B00"/>
    <w:rsid w:val="00F51BD1"/>
    <w:rsid w:val="00F54AD1"/>
    <w:rsid w:val="00F55D9F"/>
    <w:rsid w:val="00F566EE"/>
    <w:rsid w:val="00F57447"/>
    <w:rsid w:val="00F576BB"/>
    <w:rsid w:val="00F6225B"/>
    <w:rsid w:val="00F629EF"/>
    <w:rsid w:val="00F63671"/>
    <w:rsid w:val="00F6549B"/>
    <w:rsid w:val="00F71271"/>
    <w:rsid w:val="00F73F46"/>
    <w:rsid w:val="00F74BBC"/>
    <w:rsid w:val="00F7593D"/>
    <w:rsid w:val="00F7612F"/>
    <w:rsid w:val="00F76B55"/>
    <w:rsid w:val="00F772A1"/>
    <w:rsid w:val="00F77440"/>
    <w:rsid w:val="00F8351B"/>
    <w:rsid w:val="00F83EAD"/>
    <w:rsid w:val="00F846F7"/>
    <w:rsid w:val="00F856BE"/>
    <w:rsid w:val="00F97A85"/>
    <w:rsid w:val="00FA15D2"/>
    <w:rsid w:val="00FA22B8"/>
    <w:rsid w:val="00FA74C3"/>
    <w:rsid w:val="00FB04CF"/>
    <w:rsid w:val="00FB2000"/>
    <w:rsid w:val="00FB3E35"/>
    <w:rsid w:val="00FB4F3F"/>
    <w:rsid w:val="00FB571E"/>
    <w:rsid w:val="00FB7D83"/>
    <w:rsid w:val="00FC1194"/>
    <w:rsid w:val="00FC1F70"/>
    <w:rsid w:val="00FC5E3F"/>
    <w:rsid w:val="00FD0E87"/>
    <w:rsid w:val="00FD0F46"/>
    <w:rsid w:val="00FD1F20"/>
    <w:rsid w:val="00FD6B9A"/>
    <w:rsid w:val="00FE10F4"/>
    <w:rsid w:val="00FE11A8"/>
    <w:rsid w:val="00FE155D"/>
    <w:rsid w:val="00FE3AE4"/>
    <w:rsid w:val="00FE653E"/>
    <w:rsid w:val="00FF13E3"/>
    <w:rsid w:val="00FF3A67"/>
    <w:rsid w:val="00FF3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27227E1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No List" w:uiPriority="99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pPr>
      <w:keepNext/>
      <w:numPr>
        <w:numId w:val="1"/>
      </w:numPr>
      <w:spacing w:before="240" w:after="60"/>
      <w:outlineLvl w:val="0"/>
    </w:pPr>
    <w:rPr>
      <w:b/>
      <w:bCs/>
      <w:kern w:val="32"/>
      <w:sz w:val="28"/>
      <w:szCs w:val="32"/>
    </w:rPr>
  </w:style>
  <w:style w:type="paragraph" w:styleId="Nadpis2">
    <w:name w:val="heading 2"/>
    <w:basedOn w:val="Normln"/>
    <w:next w:val="Normln"/>
    <w:qFormat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Cs/>
      <w:sz w:val="24"/>
    </w:rPr>
  </w:style>
  <w:style w:type="paragraph" w:styleId="Nadpis3">
    <w:name w:val="heading 3"/>
    <w:basedOn w:val="Normln"/>
    <w:next w:val="Normln"/>
    <w:qFormat/>
    <w:pPr>
      <w:keepNext/>
      <w:numPr>
        <w:ilvl w:val="2"/>
        <w:numId w:val="1"/>
      </w:numPr>
      <w:spacing w:before="240" w:after="60"/>
      <w:outlineLvl w:val="2"/>
    </w:pPr>
    <w:rPr>
      <w:rFonts w:cs="Arial"/>
      <w:bCs/>
      <w:kern w:val="16"/>
      <w:szCs w:val="20"/>
    </w:rPr>
  </w:style>
  <w:style w:type="paragraph" w:styleId="Nadpis4">
    <w:name w:val="heading 4"/>
    <w:basedOn w:val="Normln"/>
    <w:next w:val="Normln"/>
    <w:qFormat/>
    <w:pPr>
      <w:keepNext/>
      <w:numPr>
        <w:ilvl w:val="3"/>
        <w:numId w:val="1"/>
      </w:numPr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paragraph" w:styleId="Nadpis5">
    <w:name w:val="heading 5"/>
    <w:basedOn w:val="Normln"/>
    <w:next w:val="Normln"/>
    <w:qFormat/>
    <w:pPr>
      <w:numPr>
        <w:ilvl w:val="4"/>
        <w:numId w:val="1"/>
      </w:num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dpis6">
    <w:name w:val="heading 6"/>
    <w:basedOn w:val="Normln"/>
    <w:next w:val="Normln"/>
    <w:qFormat/>
    <w:pPr>
      <w:numPr>
        <w:ilvl w:val="5"/>
        <w:numId w:val="1"/>
      </w:num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Nadpis7">
    <w:name w:val="heading 7"/>
    <w:basedOn w:val="Normln"/>
    <w:next w:val="Normln"/>
    <w:qFormat/>
    <w:pPr>
      <w:numPr>
        <w:ilvl w:val="6"/>
        <w:numId w:val="1"/>
      </w:numPr>
      <w:spacing w:before="240" w:after="60"/>
      <w:outlineLvl w:val="6"/>
    </w:pPr>
    <w:rPr>
      <w:rFonts w:ascii="Calibri" w:hAnsi="Calibri"/>
      <w:sz w:val="24"/>
    </w:rPr>
  </w:style>
  <w:style w:type="paragraph" w:styleId="Nadpis8">
    <w:name w:val="heading 8"/>
    <w:basedOn w:val="Normln"/>
    <w:next w:val="Normln"/>
    <w:qFormat/>
    <w:pPr>
      <w:numPr>
        <w:ilvl w:val="7"/>
        <w:numId w:val="1"/>
      </w:numPr>
      <w:spacing w:before="240" w:after="60"/>
      <w:outlineLvl w:val="7"/>
    </w:pPr>
    <w:rPr>
      <w:rFonts w:ascii="Calibri" w:hAnsi="Calibri"/>
      <w:i/>
      <w:iCs/>
      <w:sz w:val="24"/>
    </w:rPr>
  </w:style>
  <w:style w:type="paragraph" w:styleId="Nadpis9">
    <w:name w:val="heading 9"/>
    <w:basedOn w:val="Normln"/>
    <w:next w:val="Normln"/>
    <w:qFormat/>
    <w:pPr>
      <w:numPr>
        <w:ilvl w:val="8"/>
        <w:numId w:val="1"/>
      </w:num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CharChar6">
    <w:name w:val="Char Char6"/>
    <w:semiHidden/>
    <w:locked/>
    <w:rPr>
      <w:rFonts w:ascii="Arial" w:hAnsi="Arial"/>
      <w:szCs w:val="24"/>
      <w:lang w:val="cs-CZ" w:eastAsia="cs-CZ" w:bidi="ar-SA"/>
    </w:rPr>
  </w:style>
  <w:style w:type="character" w:styleId="Hypertextovodkaz">
    <w:name w:val="Hyperlink"/>
    <w:rPr>
      <w:color w:val="0000FF"/>
      <w:u w:val="single"/>
    </w:rPr>
  </w:style>
  <w:style w:type="character" w:customStyle="1" w:styleId="CharChar5">
    <w:name w:val="Char Char5"/>
    <w:rPr>
      <w:rFonts w:ascii="Arial" w:hAnsi="Arial"/>
      <w:szCs w:val="24"/>
      <w:lang w:val="cs-CZ" w:eastAsia="cs-CZ" w:bidi="ar-SA"/>
    </w:rPr>
  </w:style>
  <w:style w:type="character" w:customStyle="1" w:styleId="CharChar8">
    <w:name w:val="Char Char8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harChar7">
    <w:name w:val="Char Char7"/>
    <w:rPr>
      <w:rFonts w:ascii="Arial" w:hAnsi="Arial" w:cs="Arial"/>
      <w:b/>
      <w:bCs/>
      <w:iCs/>
      <w:sz w:val="24"/>
      <w:szCs w:val="24"/>
      <w:lang w:val="cs-CZ" w:eastAsia="cs-CZ" w:bidi="ar-SA"/>
    </w:rPr>
  </w:style>
  <w:style w:type="character" w:styleId="Odkaznakoment">
    <w:name w:val="annotation reference"/>
    <w:uiPriority w:val="99"/>
    <w:semiHidden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Pr>
      <w:szCs w:val="20"/>
    </w:rPr>
  </w:style>
  <w:style w:type="paragraph" w:styleId="Pedmtkomente">
    <w:name w:val="annotation subject"/>
    <w:basedOn w:val="Textkomente"/>
    <w:next w:val="Textkomente"/>
    <w:semiHidden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rPr>
      <w:rFonts w:ascii="Tahoma" w:hAnsi="Tahoma"/>
      <w:sz w:val="16"/>
      <w:szCs w:val="16"/>
      <w:lang w:val="x-none" w:eastAsia="x-none"/>
    </w:rPr>
  </w:style>
  <w:style w:type="paragraph" w:customStyle="1" w:styleId="Normln11">
    <w:name w:val="Normální 11"/>
    <w:basedOn w:val="Normln"/>
    <w:rPr>
      <w:sz w:val="22"/>
    </w:rPr>
  </w:style>
  <w:style w:type="paragraph" w:styleId="Zkladntextodsazen">
    <w:name w:val="Body Text Indent"/>
    <w:basedOn w:val="Normln"/>
    <w:pPr>
      <w:spacing w:after="120"/>
      <w:ind w:left="283"/>
      <w:jc w:val="both"/>
    </w:pPr>
  </w:style>
  <w:style w:type="character" w:customStyle="1" w:styleId="CharChar3">
    <w:name w:val="Char Char3"/>
    <w:rPr>
      <w:rFonts w:ascii="Arial" w:hAnsi="Arial"/>
      <w:szCs w:val="24"/>
      <w:lang w:val="cs-CZ" w:eastAsia="cs-CZ"/>
    </w:rPr>
  </w:style>
  <w:style w:type="character" w:customStyle="1" w:styleId="Normln11Char">
    <w:name w:val="Normální 11 Char"/>
    <w:locked/>
    <w:rPr>
      <w:rFonts w:ascii="Arial" w:hAnsi="Arial"/>
      <w:sz w:val="22"/>
      <w:szCs w:val="24"/>
      <w:lang w:val="cs-CZ" w:eastAsia="cs-CZ" w:bidi="ar-SA"/>
    </w:rPr>
  </w:style>
  <w:style w:type="paragraph" w:styleId="Zkladntext3">
    <w:name w:val="Body Text 3"/>
    <w:basedOn w:val="Normln"/>
    <w:pPr>
      <w:spacing w:after="120"/>
    </w:pPr>
    <w:rPr>
      <w:sz w:val="16"/>
      <w:szCs w:val="16"/>
    </w:rPr>
  </w:style>
  <w:style w:type="character" w:customStyle="1" w:styleId="CharChar2">
    <w:name w:val="Char Char2"/>
    <w:rPr>
      <w:rFonts w:ascii="Arial" w:hAnsi="Arial"/>
      <w:sz w:val="16"/>
      <w:szCs w:val="16"/>
      <w:lang w:val="cs-CZ" w:eastAsia="cs-CZ"/>
    </w:rPr>
  </w:style>
  <w:style w:type="paragraph" w:customStyle="1" w:styleId="Textpsmene">
    <w:name w:val="Text písmene"/>
    <w:basedOn w:val="Normln"/>
    <w:pPr>
      <w:numPr>
        <w:ilvl w:val="1"/>
        <w:numId w:val="2"/>
      </w:numPr>
      <w:jc w:val="both"/>
      <w:outlineLvl w:val="7"/>
    </w:pPr>
    <w:rPr>
      <w:rFonts w:ascii="Times New Roman" w:hAnsi="Times New Roman"/>
      <w:sz w:val="24"/>
    </w:rPr>
  </w:style>
  <w:style w:type="paragraph" w:customStyle="1" w:styleId="Textodstavce">
    <w:name w:val="Text odstavce"/>
    <w:basedOn w:val="Normln"/>
    <w:pPr>
      <w:numPr>
        <w:numId w:val="2"/>
      </w:numPr>
      <w:tabs>
        <w:tab w:val="left" w:pos="851"/>
      </w:tabs>
      <w:spacing w:before="120" w:after="120"/>
      <w:jc w:val="both"/>
      <w:outlineLvl w:val="6"/>
    </w:pPr>
    <w:rPr>
      <w:rFonts w:ascii="Times New Roman" w:hAnsi="Times New Roman"/>
      <w:sz w:val="24"/>
    </w:rPr>
  </w:style>
  <w:style w:type="paragraph" w:customStyle="1" w:styleId="Bodsmlouvyvramciclanku">
    <w:name w:val="Bod smlouvy v ramci clanku"/>
    <w:basedOn w:val="Normln"/>
    <w:pPr>
      <w:autoSpaceDE w:val="0"/>
      <w:autoSpaceDN w:val="0"/>
      <w:spacing w:before="120" w:after="120" w:line="240" w:lineRule="atLeast"/>
      <w:jc w:val="both"/>
      <w:outlineLvl w:val="1"/>
    </w:pPr>
    <w:rPr>
      <w:rFonts w:ascii="Times New Roman" w:hAnsi="Times New Roman"/>
      <w:sz w:val="24"/>
    </w:rPr>
  </w:style>
  <w:style w:type="character" w:styleId="Siln">
    <w:name w:val="Strong"/>
    <w:qFormat/>
    <w:rPr>
      <w:b/>
      <w:bCs/>
    </w:rPr>
  </w:style>
  <w:style w:type="character" w:customStyle="1" w:styleId="FontStyle45">
    <w:name w:val="Font Style45"/>
    <w:rPr>
      <w:rFonts w:ascii="Courier New" w:hAnsi="Courier New" w:cs="Courier New"/>
      <w:color w:val="000000"/>
      <w:sz w:val="18"/>
      <w:szCs w:val="18"/>
    </w:rPr>
  </w:style>
  <w:style w:type="paragraph" w:styleId="Revize">
    <w:name w:val="Revision"/>
    <w:hidden/>
    <w:semiHidden/>
    <w:rPr>
      <w:rFonts w:ascii="Arial" w:hAnsi="Arial"/>
      <w:szCs w:val="24"/>
    </w:rPr>
  </w:style>
  <w:style w:type="paragraph" w:styleId="Odstavecseseznamem">
    <w:name w:val="List Paragraph"/>
    <w:basedOn w:val="Normln"/>
    <w:uiPriority w:val="34"/>
    <w:qFormat/>
    <w:pPr>
      <w:ind w:left="708"/>
    </w:pPr>
  </w:style>
  <w:style w:type="paragraph" w:styleId="Normlnweb">
    <w:name w:val="Normal (Web)"/>
    <w:basedOn w:val="Normln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ODDL">
    <w:name w:val="ODDÍL"/>
    <w:basedOn w:val="Nadpis2"/>
    <w:pPr>
      <w:keepNext w:val="0"/>
      <w:widowControl w:val="0"/>
      <w:tabs>
        <w:tab w:val="left" w:pos="1080"/>
      </w:tabs>
      <w:overflowPunct w:val="0"/>
      <w:autoSpaceDE w:val="0"/>
      <w:autoSpaceDN w:val="0"/>
      <w:adjustRightInd w:val="0"/>
      <w:ind w:left="0" w:hanging="360"/>
      <w:jc w:val="both"/>
      <w:textAlignment w:val="baseline"/>
      <w:outlineLvl w:val="9"/>
    </w:pPr>
    <w:rPr>
      <w:b w:val="0"/>
      <w:bCs w:val="0"/>
      <w:iCs w:val="0"/>
      <w:sz w:val="22"/>
      <w:szCs w:val="22"/>
    </w:rPr>
  </w:style>
  <w:style w:type="paragraph" w:customStyle="1" w:styleId="odrkaTEEKA">
    <w:name w:val="odrážka TEEKA"/>
    <w:basedOn w:val="Normln"/>
    <w:pPr>
      <w:tabs>
        <w:tab w:val="left" w:pos="360"/>
      </w:tabs>
      <w:overflowPunct w:val="0"/>
      <w:autoSpaceDE w:val="0"/>
      <w:autoSpaceDN w:val="0"/>
      <w:adjustRightInd w:val="0"/>
      <w:spacing w:after="120"/>
      <w:ind w:left="360" w:hanging="360"/>
      <w:textAlignment w:val="baseline"/>
    </w:pPr>
    <w:rPr>
      <w:rFonts w:cs="Arial"/>
      <w:sz w:val="22"/>
      <w:szCs w:val="22"/>
    </w:rPr>
  </w:style>
  <w:style w:type="paragraph" w:styleId="Zkladntext">
    <w:name w:val="Body Text"/>
    <w:basedOn w:val="Normln"/>
    <w:pPr>
      <w:spacing w:after="120"/>
    </w:pPr>
  </w:style>
  <w:style w:type="paragraph" w:customStyle="1" w:styleId="slo1text">
    <w:name w:val="Číslo1 text"/>
    <w:basedOn w:val="Normln"/>
    <w:pPr>
      <w:widowControl w:val="0"/>
      <w:spacing w:after="120"/>
      <w:jc w:val="both"/>
      <w:outlineLvl w:val="0"/>
    </w:pPr>
    <w:rPr>
      <w:noProof/>
      <w:sz w:val="24"/>
      <w:szCs w:val="20"/>
    </w:rPr>
  </w:style>
  <w:style w:type="paragraph" w:styleId="Obsah1">
    <w:name w:val="toc 1"/>
    <w:basedOn w:val="Normln"/>
    <w:next w:val="Normln"/>
    <w:autoRedefine/>
    <w:semiHidden/>
  </w:style>
  <w:style w:type="paragraph" w:styleId="Obsah2">
    <w:name w:val="toc 2"/>
    <w:basedOn w:val="Normln"/>
    <w:next w:val="Normln"/>
    <w:autoRedefine/>
    <w:semiHidden/>
    <w:pPr>
      <w:ind w:left="200"/>
    </w:pPr>
  </w:style>
  <w:style w:type="paragraph" w:customStyle="1" w:styleId="Char4CharCharCharCharCharCharCharCharCharCharCharCharCharCharCharChar1CharChar2Char">
    <w:name w:val="Char4 Char Char Char Char Char Char Char Char Char Char Char Char Char Char Char Char1 Char Char2 Char"/>
    <w:basedOn w:val="Normln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styleId="Obsah3">
    <w:name w:val="toc 3"/>
    <w:basedOn w:val="Normln"/>
    <w:next w:val="Normln"/>
    <w:autoRedefine/>
    <w:semiHidden/>
    <w:pPr>
      <w:ind w:left="400"/>
    </w:pPr>
  </w:style>
  <w:style w:type="paragraph" w:customStyle="1" w:styleId="TxBrp8">
    <w:name w:val="TxBr_p8"/>
    <w:basedOn w:val="Normln"/>
    <w:rsid w:val="0023641D"/>
    <w:pPr>
      <w:widowControl w:val="0"/>
      <w:tabs>
        <w:tab w:val="left" w:pos="1014"/>
      </w:tabs>
      <w:autoSpaceDE w:val="0"/>
      <w:autoSpaceDN w:val="0"/>
      <w:adjustRightInd w:val="0"/>
      <w:spacing w:line="240" w:lineRule="atLeast"/>
      <w:ind w:left="352"/>
    </w:pPr>
    <w:rPr>
      <w:rFonts w:ascii="Times New Roman" w:hAnsi="Times New Roman"/>
      <w:sz w:val="24"/>
      <w:lang w:val="en-US" w:eastAsia="en-US"/>
    </w:rPr>
  </w:style>
  <w:style w:type="paragraph" w:styleId="Textpoznpodarou">
    <w:name w:val="footnote text"/>
    <w:basedOn w:val="Normln"/>
    <w:semiHidden/>
    <w:rPr>
      <w:szCs w:val="20"/>
    </w:rPr>
  </w:style>
  <w:style w:type="character" w:styleId="Znakapoznpodarou">
    <w:name w:val="footnote reference"/>
    <w:semiHidden/>
    <w:rPr>
      <w:vertAlign w:val="superscript"/>
    </w:rPr>
  </w:style>
  <w:style w:type="character" w:customStyle="1" w:styleId="FontStyle39">
    <w:name w:val="Font Style39"/>
    <w:rPr>
      <w:rFonts w:ascii="Courier New" w:hAnsi="Courier New" w:cs="Courier New"/>
      <w:color w:val="000000"/>
      <w:sz w:val="20"/>
      <w:szCs w:val="20"/>
    </w:rPr>
  </w:style>
  <w:style w:type="paragraph" w:styleId="Zkladntext2">
    <w:name w:val="Body Text 2"/>
    <w:basedOn w:val="Normln"/>
    <w:pPr>
      <w:widowControl w:val="0"/>
      <w:autoSpaceDE w:val="0"/>
      <w:autoSpaceDN w:val="0"/>
      <w:adjustRightInd w:val="0"/>
      <w:spacing w:after="120" w:line="480" w:lineRule="auto"/>
    </w:pPr>
    <w:rPr>
      <w:rFonts w:ascii="Courier New" w:hAnsi="Courier New" w:cs="Courier New"/>
      <w:sz w:val="24"/>
    </w:rPr>
  </w:style>
  <w:style w:type="character" w:customStyle="1" w:styleId="CharChar4">
    <w:name w:val="Char Char4"/>
    <w:semiHidden/>
    <w:locked/>
    <w:rPr>
      <w:rFonts w:ascii="Arial" w:hAnsi="Arial"/>
      <w:lang w:val="cs-CZ" w:eastAsia="cs-CZ" w:bidi="ar-SA"/>
    </w:rPr>
  </w:style>
  <w:style w:type="paragraph" w:customStyle="1" w:styleId="Style20">
    <w:name w:val="Style20"/>
    <w:basedOn w:val="Normln"/>
    <w:pPr>
      <w:widowControl w:val="0"/>
      <w:autoSpaceDE w:val="0"/>
      <w:autoSpaceDN w:val="0"/>
      <w:adjustRightInd w:val="0"/>
      <w:spacing w:line="230" w:lineRule="exact"/>
      <w:jc w:val="both"/>
    </w:pPr>
    <w:rPr>
      <w:rFonts w:ascii="Courier New" w:hAnsi="Courier New" w:cs="Courier New"/>
      <w:sz w:val="24"/>
    </w:rPr>
  </w:style>
  <w:style w:type="character" w:customStyle="1" w:styleId="FontStyle42">
    <w:name w:val="Font Style42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21">
    <w:name w:val="Style21"/>
    <w:basedOn w:val="Normln"/>
    <w:pPr>
      <w:widowControl w:val="0"/>
      <w:autoSpaceDE w:val="0"/>
      <w:autoSpaceDN w:val="0"/>
      <w:adjustRightInd w:val="0"/>
      <w:spacing w:line="211" w:lineRule="exact"/>
      <w:jc w:val="both"/>
    </w:pPr>
    <w:rPr>
      <w:rFonts w:ascii="Courier New" w:hAnsi="Courier New" w:cs="Courier New"/>
      <w:sz w:val="24"/>
    </w:rPr>
  </w:style>
  <w:style w:type="paragraph" w:customStyle="1" w:styleId="Style23">
    <w:name w:val="Style23"/>
    <w:basedOn w:val="Normln"/>
    <w:pPr>
      <w:widowControl w:val="0"/>
      <w:autoSpaceDE w:val="0"/>
      <w:autoSpaceDN w:val="0"/>
      <w:adjustRightInd w:val="0"/>
      <w:spacing w:line="211" w:lineRule="exact"/>
      <w:ind w:hanging="283"/>
    </w:pPr>
    <w:rPr>
      <w:rFonts w:ascii="Courier New" w:hAnsi="Courier New" w:cs="Courier New"/>
      <w:sz w:val="24"/>
    </w:rPr>
  </w:style>
  <w:style w:type="paragraph" w:customStyle="1" w:styleId="Style3">
    <w:name w:val="Style3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paragraph" w:customStyle="1" w:styleId="Style8">
    <w:name w:val="Style8"/>
    <w:basedOn w:val="Normln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4"/>
    </w:rPr>
  </w:style>
  <w:style w:type="character" w:customStyle="1" w:styleId="FontStyle38">
    <w:name w:val="Font Style38"/>
    <w:rPr>
      <w:rFonts w:ascii="Courier New" w:hAnsi="Courier New" w:cs="Courier New" w:hint="default"/>
      <w:b/>
      <w:bCs/>
      <w:color w:val="000000"/>
      <w:sz w:val="26"/>
      <w:szCs w:val="26"/>
    </w:rPr>
  </w:style>
  <w:style w:type="paragraph" w:customStyle="1" w:styleId="Style13">
    <w:name w:val="Style13"/>
    <w:basedOn w:val="Normln"/>
    <w:pPr>
      <w:widowControl w:val="0"/>
      <w:autoSpaceDE w:val="0"/>
      <w:autoSpaceDN w:val="0"/>
      <w:adjustRightInd w:val="0"/>
      <w:spacing w:line="211" w:lineRule="exact"/>
      <w:ind w:hanging="350"/>
    </w:pPr>
    <w:rPr>
      <w:rFonts w:ascii="Courier New" w:hAnsi="Courier New" w:cs="Courier New"/>
      <w:sz w:val="24"/>
    </w:rPr>
  </w:style>
  <w:style w:type="paragraph" w:customStyle="1" w:styleId="Style19">
    <w:name w:val="Style19"/>
    <w:basedOn w:val="Normln"/>
    <w:pPr>
      <w:widowControl w:val="0"/>
      <w:autoSpaceDE w:val="0"/>
      <w:autoSpaceDN w:val="0"/>
      <w:adjustRightInd w:val="0"/>
      <w:spacing w:line="211" w:lineRule="exact"/>
    </w:pPr>
    <w:rPr>
      <w:rFonts w:ascii="Courier New" w:hAnsi="Courier New" w:cs="Courier New"/>
      <w:sz w:val="24"/>
    </w:rPr>
  </w:style>
  <w:style w:type="paragraph" w:customStyle="1" w:styleId="Style17">
    <w:name w:val="Style17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1">
    <w:name w:val="Font Style41"/>
    <w:rPr>
      <w:rFonts w:ascii="Courier New" w:hAnsi="Courier New" w:cs="Courier New"/>
      <w:b/>
      <w:bCs/>
      <w:color w:val="000000"/>
      <w:sz w:val="18"/>
      <w:szCs w:val="18"/>
    </w:rPr>
  </w:style>
  <w:style w:type="paragraph" w:customStyle="1" w:styleId="Style12">
    <w:name w:val="Style12"/>
    <w:basedOn w:val="Normln"/>
    <w:pPr>
      <w:widowControl w:val="0"/>
      <w:autoSpaceDE w:val="0"/>
      <w:autoSpaceDN w:val="0"/>
      <w:adjustRightInd w:val="0"/>
    </w:pPr>
    <w:rPr>
      <w:rFonts w:ascii="Courier New" w:hAnsi="Courier New" w:cs="Courier New"/>
      <w:sz w:val="24"/>
    </w:rPr>
  </w:style>
  <w:style w:type="character" w:customStyle="1" w:styleId="FontStyle43">
    <w:name w:val="Font Style43"/>
    <w:rPr>
      <w:rFonts w:ascii="Courier New" w:hAnsi="Courier New" w:cs="Courier New"/>
      <w:b/>
      <w:bCs/>
      <w:color w:val="000000"/>
      <w:sz w:val="24"/>
      <w:szCs w:val="24"/>
    </w:rPr>
  </w:style>
  <w:style w:type="paragraph" w:styleId="Nzev">
    <w:name w:val="Title"/>
    <w:basedOn w:val="Normln"/>
    <w:qFormat/>
    <w:pPr>
      <w:widowControl w:val="0"/>
      <w:autoSpaceDE w:val="0"/>
      <w:autoSpaceDN w:val="0"/>
      <w:spacing w:after="120"/>
      <w:jc w:val="center"/>
    </w:pPr>
    <w:rPr>
      <w:rFonts w:ascii="Times New Roman" w:hAnsi="Times New Roman"/>
      <w:b/>
      <w:bCs/>
      <w:sz w:val="24"/>
      <w:szCs w:val="32"/>
      <w:u w:val="single"/>
      <w:lang w:eastAsia="en-US"/>
    </w:rPr>
  </w:style>
  <w:style w:type="paragraph" w:styleId="Zkladntextodsazen2">
    <w:name w:val="Body Text Indent 2"/>
    <w:basedOn w:val="Normln"/>
    <w:pPr>
      <w:spacing w:after="120" w:line="480" w:lineRule="auto"/>
      <w:ind w:left="283"/>
    </w:pPr>
  </w:style>
  <w:style w:type="character" w:customStyle="1" w:styleId="CharChar1">
    <w:name w:val="Char Char1"/>
    <w:semiHidden/>
    <w:locked/>
    <w:rPr>
      <w:rFonts w:ascii="Calibri" w:hAnsi="Calibri"/>
      <w:szCs w:val="21"/>
      <w:lang w:bidi="ar-SA"/>
    </w:rPr>
  </w:style>
  <w:style w:type="paragraph" w:styleId="Prosttext">
    <w:name w:val="Plain Text"/>
    <w:basedOn w:val="Normln"/>
    <w:rPr>
      <w:rFonts w:ascii="Calibri" w:hAnsi="Calibri"/>
      <w:szCs w:val="21"/>
    </w:rPr>
  </w:style>
  <w:style w:type="paragraph" w:styleId="Zkladntextodsazen3">
    <w:name w:val="Body Text Indent 3"/>
    <w:basedOn w:val="Normln"/>
    <w:pPr>
      <w:spacing w:after="120"/>
      <w:ind w:left="283"/>
    </w:pPr>
    <w:rPr>
      <w:sz w:val="16"/>
      <w:szCs w:val="16"/>
    </w:rPr>
  </w:style>
  <w:style w:type="character" w:customStyle="1" w:styleId="CharChar">
    <w:name w:val="Char Char"/>
    <w:rPr>
      <w:rFonts w:ascii="Arial" w:hAnsi="Arial"/>
      <w:sz w:val="16"/>
      <w:szCs w:val="16"/>
    </w:rPr>
  </w:style>
  <w:style w:type="character" w:customStyle="1" w:styleId="ProsttextChar">
    <w:name w:val="Prostý text Char"/>
    <w:semiHidden/>
    <w:locked/>
    <w:rPr>
      <w:rFonts w:ascii="Calibri" w:hAnsi="Calibri"/>
      <w:szCs w:val="21"/>
      <w:lang w:bidi="ar-SA"/>
    </w:rPr>
  </w:style>
  <w:style w:type="character" w:customStyle="1" w:styleId="apple-converted-space">
    <w:name w:val="apple-converted-space"/>
  </w:style>
  <w:style w:type="character" w:customStyle="1" w:styleId="CharChar9">
    <w:name w:val="Char Char9"/>
    <w:rPr>
      <w:rFonts w:ascii="Arial" w:hAnsi="Arial"/>
      <w:b/>
      <w:bCs/>
      <w:kern w:val="32"/>
      <w:sz w:val="28"/>
      <w:szCs w:val="32"/>
      <w:lang w:val="cs-CZ" w:eastAsia="cs-CZ" w:bidi="ar-SA"/>
    </w:rPr>
  </w:style>
  <w:style w:type="character" w:customStyle="1" w:styleId="cpvselected1">
    <w:name w:val="cpvselected1"/>
    <w:rPr>
      <w:color w:val="FF0000"/>
    </w:rPr>
  </w:style>
  <w:style w:type="paragraph" w:customStyle="1" w:styleId="TxBrp12">
    <w:name w:val="TxBr_p12"/>
    <w:basedOn w:val="Normln"/>
    <w:rsid w:val="0023641D"/>
    <w:pPr>
      <w:widowControl w:val="0"/>
      <w:tabs>
        <w:tab w:val="left" w:pos="1320"/>
        <w:tab w:val="left" w:pos="1695"/>
      </w:tabs>
      <w:autoSpaceDE w:val="0"/>
      <w:autoSpaceDN w:val="0"/>
      <w:adjustRightInd w:val="0"/>
      <w:spacing w:line="240" w:lineRule="atLeast"/>
      <w:ind w:left="1695" w:hanging="374"/>
    </w:pPr>
    <w:rPr>
      <w:sz w:val="24"/>
      <w:lang w:val="en-US" w:eastAsia="en-US"/>
    </w:rPr>
  </w:style>
  <w:style w:type="paragraph" w:customStyle="1" w:styleId="Style1">
    <w:name w:val="Style 1"/>
    <w:basedOn w:val="Normln"/>
    <w:rsid w:val="00824306"/>
    <w:pPr>
      <w:widowControl w:val="0"/>
      <w:autoSpaceDE w:val="0"/>
      <w:autoSpaceDN w:val="0"/>
      <w:adjustRightInd w:val="0"/>
    </w:pPr>
    <w:rPr>
      <w:rFonts w:ascii="Times New Roman" w:hAnsi="Times New Roman"/>
      <w:szCs w:val="20"/>
    </w:rPr>
  </w:style>
  <w:style w:type="paragraph" w:customStyle="1" w:styleId="Style2">
    <w:name w:val="Style 2"/>
    <w:basedOn w:val="Normln"/>
    <w:rsid w:val="00824306"/>
    <w:pPr>
      <w:widowControl w:val="0"/>
      <w:autoSpaceDE w:val="0"/>
      <w:autoSpaceDN w:val="0"/>
      <w:spacing w:before="36" w:line="187" w:lineRule="auto"/>
      <w:ind w:left="432" w:hanging="432"/>
    </w:pPr>
    <w:rPr>
      <w:rFonts w:cs="Arial"/>
      <w:sz w:val="19"/>
      <w:szCs w:val="19"/>
    </w:rPr>
  </w:style>
  <w:style w:type="character" w:customStyle="1" w:styleId="CharacterStyle1">
    <w:name w:val="Character Style 1"/>
    <w:rsid w:val="00824306"/>
    <w:rPr>
      <w:rFonts w:ascii="Arial" w:hAnsi="Arial" w:cs="Arial"/>
      <w:sz w:val="19"/>
      <w:szCs w:val="19"/>
    </w:rPr>
  </w:style>
  <w:style w:type="character" w:customStyle="1" w:styleId="CharacterStyle2">
    <w:name w:val="Character Style 2"/>
    <w:rsid w:val="00824306"/>
    <w:rPr>
      <w:sz w:val="20"/>
      <w:szCs w:val="20"/>
    </w:rPr>
  </w:style>
  <w:style w:type="paragraph" w:customStyle="1" w:styleId="TxBrt4">
    <w:name w:val="TxBr_t4"/>
    <w:basedOn w:val="Normln"/>
    <w:rsid w:val="006C680F"/>
    <w:pPr>
      <w:widowControl w:val="0"/>
      <w:autoSpaceDE w:val="0"/>
      <w:autoSpaceDN w:val="0"/>
      <w:adjustRightInd w:val="0"/>
      <w:spacing w:line="277" w:lineRule="atLeast"/>
    </w:pPr>
    <w:rPr>
      <w:rFonts w:ascii="Times New Roman" w:hAnsi="Times New Roman"/>
      <w:sz w:val="24"/>
      <w:lang w:val="en-US" w:eastAsia="en-US"/>
    </w:rPr>
  </w:style>
  <w:style w:type="paragraph" w:customStyle="1" w:styleId="TxBrp11">
    <w:name w:val="TxBr_p11"/>
    <w:basedOn w:val="Normln"/>
    <w:rsid w:val="006C680F"/>
    <w:pPr>
      <w:widowControl w:val="0"/>
      <w:tabs>
        <w:tab w:val="left" w:pos="1320"/>
      </w:tabs>
      <w:autoSpaceDE w:val="0"/>
      <w:autoSpaceDN w:val="0"/>
      <w:adjustRightInd w:val="0"/>
      <w:spacing w:line="277" w:lineRule="atLeast"/>
      <w:ind w:left="658"/>
    </w:pPr>
    <w:rPr>
      <w:rFonts w:ascii="Times New Roman" w:hAnsi="Times New Roman"/>
      <w:sz w:val="24"/>
      <w:lang w:val="en-US" w:eastAsia="en-US"/>
    </w:rPr>
  </w:style>
  <w:style w:type="paragraph" w:customStyle="1" w:styleId="Import0">
    <w:name w:val="Import 0"/>
    <w:basedOn w:val="Normln"/>
    <w:rsid w:val="006C680F"/>
    <w:pPr>
      <w:widowControl w:val="0"/>
      <w:tabs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  <w:tab w:val="left" w:pos="10224"/>
        <w:tab w:val="left" w:pos="11088"/>
        <w:tab w:val="left" w:pos="11952"/>
        <w:tab w:val="left" w:pos="12816"/>
        <w:tab w:val="left" w:pos="13680"/>
        <w:tab w:val="left" w:pos="14544"/>
        <w:tab w:val="left" w:pos="15408"/>
        <w:tab w:val="left" w:pos="16272"/>
        <w:tab w:val="left" w:pos="17136"/>
        <w:tab w:val="left" w:pos="18000"/>
        <w:tab w:val="left" w:pos="18864"/>
      </w:tabs>
    </w:pPr>
    <w:rPr>
      <w:rFonts w:ascii="Avinion" w:hAnsi="Avinion"/>
      <w:snapToGrid w:val="0"/>
      <w:sz w:val="24"/>
      <w:szCs w:val="20"/>
    </w:rPr>
  </w:style>
  <w:style w:type="paragraph" w:customStyle="1" w:styleId="Odstavecseseznamem1">
    <w:name w:val="Odstavec se seznamem1"/>
    <w:basedOn w:val="Normln"/>
    <w:qFormat/>
    <w:rsid w:val="002B615B"/>
    <w:pPr>
      <w:suppressAutoHyphens/>
      <w:spacing w:after="200" w:line="276" w:lineRule="auto"/>
      <w:ind w:left="720"/>
      <w:contextualSpacing/>
    </w:pPr>
    <w:rPr>
      <w:rFonts w:ascii="Calibri" w:eastAsia="SimSun" w:hAnsi="Calibri" w:cs="Calibri"/>
      <w:kern w:val="1"/>
      <w:sz w:val="22"/>
      <w:szCs w:val="22"/>
      <w:lang w:eastAsia="en-US"/>
    </w:rPr>
  </w:style>
  <w:style w:type="paragraph" w:customStyle="1" w:styleId="western">
    <w:name w:val="western"/>
    <w:basedOn w:val="Normln"/>
    <w:rsid w:val="00707100"/>
    <w:pPr>
      <w:spacing w:before="100" w:beforeAutospacing="1" w:after="142" w:line="288" w:lineRule="auto"/>
    </w:pPr>
    <w:rPr>
      <w:rFonts w:ascii="Times New Roman" w:hAnsi="Times New Roman"/>
      <w:sz w:val="24"/>
    </w:rPr>
  </w:style>
  <w:style w:type="character" w:customStyle="1" w:styleId="TextkomenteChar">
    <w:name w:val="Text komentáře Char"/>
    <w:link w:val="Textkomente"/>
    <w:uiPriority w:val="99"/>
    <w:rsid w:val="00937142"/>
    <w:rPr>
      <w:rFonts w:ascii="Arial" w:hAnsi="Arial"/>
      <w:lang w:val="cs-CZ" w:eastAsia="cs-CZ" w:bidi="ar-SA"/>
    </w:rPr>
  </w:style>
  <w:style w:type="character" w:customStyle="1" w:styleId="ZhlavChar">
    <w:name w:val="Záhlaví Char"/>
    <w:link w:val="Zhlav"/>
    <w:uiPriority w:val="99"/>
    <w:rsid w:val="008E27BB"/>
    <w:rPr>
      <w:rFonts w:ascii="Arial" w:hAnsi="Arial"/>
      <w:szCs w:val="24"/>
    </w:rPr>
  </w:style>
  <w:style w:type="character" w:customStyle="1" w:styleId="ZpatChar">
    <w:name w:val="Zápatí Char"/>
    <w:link w:val="Zpat"/>
    <w:uiPriority w:val="99"/>
    <w:rsid w:val="008E27BB"/>
    <w:rPr>
      <w:rFonts w:ascii="Arial" w:hAnsi="Arial"/>
      <w:szCs w:val="24"/>
    </w:rPr>
  </w:style>
  <w:style w:type="character" w:customStyle="1" w:styleId="TextbublinyChar">
    <w:name w:val="Text bubliny Char"/>
    <w:link w:val="Textbubliny"/>
    <w:uiPriority w:val="99"/>
    <w:semiHidden/>
    <w:rsid w:val="008E27BB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39"/>
    <w:rsid w:val="00D72E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ledovanodkaz">
    <w:name w:val="FollowedHyperlink"/>
    <w:rsid w:val="0020378A"/>
    <w:rPr>
      <w:color w:val="954F72"/>
      <w:u w:val="single"/>
    </w:rPr>
  </w:style>
  <w:style w:type="paragraph" w:styleId="Bezmezer">
    <w:name w:val="No Spacing"/>
    <w:uiPriority w:val="1"/>
    <w:qFormat/>
    <w:rsid w:val="00E06A43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32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24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345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39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44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9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05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8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42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46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23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9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8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42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38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685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98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026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7124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0F0372-FC42-4656-9B88-47FC4EC2D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2454</Words>
  <Characters>14479</Characters>
  <Application>Microsoft Office Word</Application>
  <DocSecurity>0</DocSecurity>
  <Lines>120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MR</vt:lpstr>
    </vt:vector>
  </TitlesOfParts>
  <LinksUpToDate>false</LinksUpToDate>
  <CharactersWithSpaces>16900</CharactersWithSpaces>
  <SharedDoc>false</SharedDoc>
  <HLinks>
    <vt:vector size="6" baseType="variant">
      <vt:variant>
        <vt:i4>4194388</vt:i4>
      </vt:variant>
      <vt:variant>
        <vt:i4>0</vt:i4>
      </vt:variant>
      <vt:variant>
        <vt:i4>0</vt:i4>
      </vt:variant>
      <vt:variant>
        <vt:i4>5</vt:i4>
      </vt:variant>
      <vt:variant>
        <vt:lpwstr>http://www.cpubenchmark.net/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MR</dc:title>
  <dc:subject/>
  <dc:creator/>
  <cp:keywords/>
  <cp:lastModifiedBy/>
  <cp:revision>1</cp:revision>
  <cp:lastPrinted>2013-12-27T13:12:00Z</cp:lastPrinted>
  <dcterms:created xsi:type="dcterms:W3CDTF">2022-05-19T12:29:00Z</dcterms:created>
  <dcterms:modified xsi:type="dcterms:W3CDTF">2022-05-19T12:35:00Z</dcterms:modified>
</cp:coreProperties>
</file>